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4037" w:rsidRDefault="00E82DAB">
      <w:pPr>
        <w:pStyle w:val="Heading1"/>
        <w:rPr>
          <w:rFonts w:ascii="Times New Roman" w:hAnsi="Times New Roman"/>
        </w:rPr>
      </w:pPr>
      <w:r>
        <w:rPr>
          <w:rFonts w:ascii="Times New Roman" w:hAnsi="Times New Roman"/>
          <w:sz w:val="24"/>
          <w:szCs w:val="24"/>
        </w:rPr>
        <w:t xml:space="preserve">Application of AR and 3D technology for learning neuroanatomy </w:t>
      </w:r>
    </w:p>
    <w:p w:rsidR="00214037" w:rsidRDefault="00214037">
      <w:pPr>
        <w:pStyle w:val="BodyText"/>
        <w:rPr>
          <w:rFonts w:ascii="Times New Roman" w:hAnsi="Times New Roman"/>
        </w:rPr>
      </w:pPr>
    </w:p>
    <w:p w:rsidR="001C686F" w:rsidRDefault="00E82DAB">
      <w:pPr>
        <w:pStyle w:val="BodyText"/>
        <w:rPr>
          <w:ins w:id="0" w:author="Matt Admin" w:date="2022-02-11T13:30:00Z"/>
          <w:rFonts w:ascii="Times New Roman" w:hAnsi="Times New Roman"/>
        </w:rPr>
      </w:pPr>
      <w:r>
        <w:rPr>
          <w:rFonts w:ascii="Times New Roman" w:hAnsi="Times New Roman"/>
        </w:rPr>
        <w:t>Yuliya Chystaya (</w:t>
      </w:r>
      <w:hyperlink r:id="rId6">
        <w:r>
          <w:rPr>
            <w:rStyle w:val="Hyperlink"/>
            <w:rFonts w:ascii="Times New Roman" w:hAnsi="Times New Roman"/>
            <w:color w:val="000000"/>
          </w:rPr>
          <w:t>y.chystaya@gmail.com</w:t>
        </w:r>
      </w:hyperlink>
      <w:r>
        <w:rPr>
          <w:rFonts w:ascii="Times New Roman" w:hAnsi="Times New Roman"/>
        </w:rPr>
        <w:t xml:space="preserve">), </w:t>
      </w:r>
    </w:p>
    <w:p w:rsidR="001C686F" w:rsidRDefault="00E82DAB">
      <w:pPr>
        <w:pStyle w:val="BodyText"/>
        <w:rPr>
          <w:ins w:id="1" w:author="Matt Admin" w:date="2022-02-11T13:30:00Z"/>
          <w:rFonts w:ascii="Times New Roman" w:hAnsi="Times New Roman"/>
        </w:rPr>
      </w:pPr>
      <w:bookmarkStart w:id="2" w:name="_GoBack"/>
      <w:bookmarkEnd w:id="2"/>
      <w:r>
        <w:rPr>
          <w:rFonts w:ascii="Times New Roman" w:hAnsi="Times New Roman"/>
        </w:rPr>
        <w:t xml:space="preserve">Dr </w:t>
      </w:r>
      <w:proofErr w:type="spellStart"/>
      <w:r>
        <w:rPr>
          <w:rFonts w:ascii="Times New Roman" w:hAnsi="Times New Roman"/>
        </w:rPr>
        <w:t>Matthieu</w:t>
      </w:r>
      <w:proofErr w:type="spellEnd"/>
      <w:r>
        <w:rPr>
          <w:rFonts w:ascii="Times New Roman" w:hAnsi="Times New Roman"/>
        </w:rPr>
        <w:t xml:space="preserve"> </w:t>
      </w:r>
      <w:proofErr w:type="spellStart"/>
      <w:r>
        <w:rPr>
          <w:rFonts w:ascii="Times New Roman" w:hAnsi="Times New Roman"/>
        </w:rPr>
        <w:t>Poyade</w:t>
      </w:r>
      <w:proofErr w:type="spellEnd"/>
      <w:r>
        <w:rPr>
          <w:rFonts w:ascii="Times New Roman" w:hAnsi="Times New Roman"/>
        </w:rPr>
        <w:t xml:space="preserve"> (</w:t>
      </w:r>
      <w:hyperlink r:id="rId7">
        <w:r>
          <w:rPr>
            <w:rStyle w:val="Hyperlink"/>
            <w:rFonts w:ascii="Times New Roman" w:hAnsi="Times New Roman"/>
            <w:color w:val="000000"/>
          </w:rPr>
          <w:t>M.Poyade@gsa.ac.uk</w:t>
        </w:r>
      </w:hyperlink>
      <w:r>
        <w:rPr>
          <w:rFonts w:ascii="Times New Roman" w:hAnsi="Times New Roman"/>
        </w:rPr>
        <w:t xml:space="preserve">, School of Simulation and Visualisation, The Glasgow School of Art, The Hub, Pacific Quay, Glasgow, G51 1EA), </w:t>
      </w:r>
    </w:p>
    <w:p w:rsidR="001C686F" w:rsidRDefault="00E82DAB">
      <w:pPr>
        <w:pStyle w:val="BodyText"/>
        <w:rPr>
          <w:ins w:id="3" w:author="Matt Admin" w:date="2022-02-11T13:30:00Z"/>
          <w:rFonts w:ascii="Times New Roman" w:hAnsi="Times New Roman"/>
        </w:rPr>
      </w:pPr>
      <w:r>
        <w:rPr>
          <w:rFonts w:ascii="Times New Roman" w:hAnsi="Times New Roman"/>
        </w:rPr>
        <w:t>Professor of Digital and Anatomical Education Paul M Rea (</w:t>
      </w:r>
      <w:hyperlink r:id="rId8">
        <w:r>
          <w:rPr>
            <w:rStyle w:val="Hyperlink"/>
            <w:rFonts w:ascii="Times New Roman" w:hAnsi="Times New Roman"/>
            <w:color w:val="000000"/>
          </w:rPr>
          <w:t>Paul.Rea@glasgow.ac.uk</w:t>
        </w:r>
      </w:hyperlink>
      <w:r>
        <w:rPr>
          <w:rStyle w:val="Hyperlink"/>
          <w:rFonts w:ascii="Times New Roman" w:hAnsi="Times New Roman"/>
          <w:color w:val="000000"/>
        </w:rPr>
        <w:t>, Life Sciences Human Life Sciences, Laboratory of Human Anatomy, Thomson Building, University of Glasgow, Glasgow G12 8QQ</w:t>
      </w:r>
      <w:r>
        <w:rPr>
          <w:rFonts w:ascii="Times New Roman" w:hAnsi="Times New Roman"/>
        </w:rPr>
        <w:t xml:space="preserve">), </w:t>
      </w:r>
    </w:p>
    <w:p w:rsidR="00214037" w:rsidRDefault="00E82DAB">
      <w:pPr>
        <w:pStyle w:val="BodyText"/>
      </w:pPr>
      <w:r>
        <w:rPr>
          <w:rFonts w:ascii="Times New Roman" w:hAnsi="Times New Roman"/>
        </w:rPr>
        <w:t xml:space="preserve">Orla </w:t>
      </w:r>
      <w:proofErr w:type="spellStart"/>
      <w:r>
        <w:rPr>
          <w:rFonts w:ascii="Times New Roman" w:hAnsi="Times New Roman"/>
        </w:rPr>
        <w:t>McCorry</w:t>
      </w:r>
      <w:proofErr w:type="spellEnd"/>
      <w:r>
        <w:rPr>
          <w:rFonts w:ascii="Times New Roman" w:hAnsi="Times New Roman"/>
        </w:rPr>
        <w:t xml:space="preserve"> (</w:t>
      </w:r>
      <w:hyperlink r:id="rId9">
        <w:r>
          <w:rPr>
            <w:rStyle w:val="Hyperlink"/>
            <w:rFonts w:ascii="Times New Roman" w:hAnsi="Times New Roman"/>
            <w:color w:val="000000"/>
          </w:rPr>
          <w:t>O.McCorry@gsa.ac.uk</w:t>
        </w:r>
      </w:hyperlink>
      <w:r>
        <w:rPr>
          <w:rStyle w:val="Hyperlink"/>
          <w:rFonts w:ascii="Times New Roman" w:hAnsi="Times New Roman"/>
          <w:color w:val="000000"/>
        </w:rPr>
        <w:t>, School of Simulation and Visualisation, The Glasgow School of Art, The Hub, Pacific Quay, Glasgow, G51 1EA</w:t>
      </w:r>
      <w:r>
        <w:rPr>
          <w:rFonts w:ascii="Times New Roman" w:hAnsi="Times New Roman"/>
        </w:rPr>
        <w:t>).</w:t>
      </w:r>
    </w:p>
    <w:p w:rsidR="00214037" w:rsidRDefault="00214037">
      <w:pPr>
        <w:pStyle w:val="BodyText"/>
        <w:rPr>
          <w:rFonts w:ascii="Times New Roman" w:hAnsi="Times New Roman"/>
        </w:rPr>
      </w:pPr>
    </w:p>
    <w:p w:rsidR="00214037" w:rsidRDefault="00E82DAB">
      <w:pPr>
        <w:pStyle w:val="Heading2"/>
        <w:spacing w:line="360" w:lineRule="auto"/>
        <w:rPr>
          <w:rFonts w:ascii="Times New Roman" w:hAnsi="Times New Roman"/>
        </w:rPr>
      </w:pPr>
      <w:r>
        <w:rPr>
          <w:rFonts w:ascii="Times New Roman" w:hAnsi="Times New Roman"/>
          <w:sz w:val="24"/>
          <w:szCs w:val="24"/>
        </w:rPr>
        <w:t>Abstract</w:t>
      </w:r>
    </w:p>
    <w:p w:rsidR="00214037" w:rsidRDefault="00E82DAB">
      <w:pPr>
        <w:pStyle w:val="NoSpacing"/>
        <w:spacing w:line="360" w:lineRule="auto"/>
        <w:rPr>
          <w:rFonts w:ascii="Times New Roman" w:hAnsi="Times New Roman"/>
        </w:rPr>
      </w:pPr>
      <w:r>
        <w:rPr>
          <w:rFonts w:ascii="Times New Roman" w:hAnsi="Times New Roman" w:cs="Times New Roman"/>
          <w:sz w:val="24"/>
          <w:szCs w:val="24"/>
        </w:rPr>
        <w:t xml:space="preserve">Neuroanatomy is a notoriously challenging subject for many students to master. The phenomenon of students having difficulties in mastering this discipline is so widespread that Ralph F. </w:t>
      </w:r>
      <w:proofErr w:type="spellStart"/>
      <w:r>
        <w:rPr>
          <w:rFonts w:ascii="Times New Roman" w:hAnsi="Times New Roman" w:cs="Times New Roman"/>
          <w:sz w:val="24"/>
          <w:szCs w:val="24"/>
        </w:rPr>
        <w:t>Jozephivicz</w:t>
      </w:r>
      <w:proofErr w:type="spellEnd"/>
      <w:r>
        <w:rPr>
          <w:rFonts w:ascii="Times New Roman" w:hAnsi="Times New Roman" w:cs="Times New Roman"/>
          <w:sz w:val="24"/>
          <w:szCs w:val="24"/>
        </w:rPr>
        <w:t xml:space="preserve"> coined term “</w:t>
      </w:r>
      <w:proofErr w:type="spellStart"/>
      <w:r>
        <w:rPr>
          <w:rFonts w:ascii="Times New Roman" w:hAnsi="Times New Roman" w:cs="Times New Roman"/>
          <w:sz w:val="24"/>
          <w:szCs w:val="24"/>
        </w:rPr>
        <w:t>neurophobia</w:t>
      </w:r>
      <w:proofErr w:type="spellEnd"/>
      <w:r>
        <w:rPr>
          <w:rFonts w:ascii="Times New Roman" w:hAnsi="Times New Roman" w:cs="Times New Roman"/>
          <w:sz w:val="24"/>
          <w:szCs w:val="24"/>
        </w:rPr>
        <w:t>” in 1994, which he defined as “</w:t>
      </w:r>
      <w:r>
        <w:rPr>
          <w:rFonts w:ascii="Times New Roman" w:hAnsi="Times New Roman" w:cs="Times New Roman"/>
          <w:i/>
          <w:iCs/>
          <w:sz w:val="24"/>
          <w:szCs w:val="24"/>
        </w:rPr>
        <w:t>a fear of neural sciences and clinical neurology that is due to the students’ inability to apply their knowledge of basic sciences to clinical situations</w:t>
      </w:r>
      <w:r>
        <w:rPr>
          <w:rFonts w:ascii="Times New Roman" w:hAnsi="Times New Roman" w:cs="Times New Roman"/>
          <w:sz w:val="24"/>
          <w:szCs w:val="24"/>
        </w:rPr>
        <w:t>”.</w:t>
      </w:r>
    </w:p>
    <w:p w:rsidR="00214037" w:rsidRDefault="00E82DAB">
      <w:pPr>
        <w:pStyle w:val="NoSpacing"/>
        <w:spacing w:line="360" w:lineRule="auto"/>
        <w:rPr>
          <w:rFonts w:ascii="Times New Roman" w:hAnsi="Times New Roman"/>
        </w:rPr>
      </w:pPr>
      <w:r>
        <w:rPr>
          <w:rFonts w:ascii="Times New Roman" w:hAnsi="Times New Roman" w:cs="Times New Roman"/>
          <w:sz w:val="24"/>
          <w:szCs w:val="24"/>
        </w:rPr>
        <w:t>In order to successfully learn neuroanatomy, student must possess strong spatial skills in order to be able to visualise complex neuroanatomical structures and their relations to each other. Traditional learning resources such as textbooks and atlases can only provide 2D rendering of the complex 3D neuroanatomical structures, which makes learning process very cumbersome.</w:t>
      </w:r>
    </w:p>
    <w:p w:rsidR="00214037" w:rsidRDefault="00E82DAB">
      <w:pPr>
        <w:pStyle w:val="NoSpacing"/>
        <w:spacing w:line="360" w:lineRule="auto"/>
        <w:rPr>
          <w:rFonts w:ascii="Times New Roman" w:hAnsi="Times New Roman"/>
        </w:rPr>
      </w:pPr>
      <w:r>
        <w:rPr>
          <w:rFonts w:ascii="Times New Roman" w:hAnsi="Times New Roman" w:cs="Times New Roman"/>
          <w:sz w:val="24"/>
          <w:szCs w:val="24"/>
        </w:rPr>
        <w:t>Cadaveric dissection, which is currently regarded a golden standard of learning and teaching anatomy, present some major challenges, from both practical and ethical angles, which need to be taken into consideration.</w:t>
      </w:r>
    </w:p>
    <w:p w:rsidR="00214037" w:rsidRDefault="00E82DAB">
      <w:pPr>
        <w:pStyle w:val="NoSpacing"/>
        <w:spacing w:line="360" w:lineRule="auto"/>
        <w:rPr>
          <w:rFonts w:ascii="Times New Roman" w:hAnsi="Times New Roman"/>
        </w:rPr>
      </w:pPr>
      <w:r>
        <w:rPr>
          <w:rFonts w:ascii="Times New Roman" w:hAnsi="Times New Roman" w:cs="Times New Roman"/>
          <w:sz w:val="24"/>
          <w:szCs w:val="24"/>
        </w:rPr>
        <w:t xml:space="preserve">With an increasing demand for neurologists and specialists in adjacent disciplines, </w:t>
      </w:r>
      <w:proofErr w:type="spellStart"/>
      <w:r>
        <w:rPr>
          <w:rFonts w:ascii="Times New Roman" w:hAnsi="Times New Roman" w:cs="Times New Roman"/>
          <w:sz w:val="24"/>
          <w:szCs w:val="24"/>
        </w:rPr>
        <w:t>neurophobia</w:t>
      </w:r>
      <w:proofErr w:type="spellEnd"/>
      <w:r>
        <w:rPr>
          <w:rFonts w:ascii="Times New Roman" w:hAnsi="Times New Roman" w:cs="Times New Roman"/>
          <w:sz w:val="24"/>
          <w:szCs w:val="24"/>
        </w:rPr>
        <w:t xml:space="preserve"> amongst medical and life-science students presents a serious issue.</w:t>
      </w:r>
    </w:p>
    <w:p w:rsidR="00214037" w:rsidRDefault="00E82DAB">
      <w:pPr>
        <w:spacing w:line="360" w:lineRule="auto"/>
        <w:rPr>
          <w:rFonts w:ascii="Times New Roman" w:hAnsi="Times New Roman"/>
        </w:rPr>
      </w:pPr>
      <w:r>
        <w:rPr>
          <w:rFonts w:ascii="Times New Roman" w:hAnsi="Times New Roman" w:cs="Times New Roman"/>
        </w:rPr>
        <w:t>Using emerging technologies such as 3D and augmented reality (AR) for teaching anatomy (including neuroanatomy) has been proven to be effective in improving academic performance of the students. These technologies add elements of novelty, which helps make the learning experience more exciting and enjoyable for students. This, in turn, increases students’ motivation and, subsequently, improves their learning outcomes.</w:t>
      </w:r>
    </w:p>
    <w:p w:rsidR="00214037" w:rsidRDefault="00E82DAB">
      <w:pPr>
        <w:spacing w:line="360" w:lineRule="auto"/>
        <w:rPr>
          <w:rFonts w:ascii="Times New Roman" w:hAnsi="Times New Roman"/>
        </w:rPr>
      </w:pPr>
      <w:r>
        <w:rPr>
          <w:rFonts w:ascii="Times New Roman" w:hAnsi="Times New Roman" w:cs="Times New Roman"/>
        </w:rPr>
        <w:t xml:space="preserve">After looking at the previous research, the decision was made to develop a mobile application, featuring AR element and an interactive 3D model, which could be used as a learning tool by anyone who wishes to learn brain anatomy. The app features three scenes (AR, 3D, and 2D, and a </w:t>
      </w:r>
      <w:r>
        <w:rPr>
          <w:rFonts w:ascii="Times New Roman" w:hAnsi="Times New Roman" w:cs="Times New Roman"/>
        </w:rPr>
        <w:lastRenderedPageBreak/>
        <w:t>short quiz. AR functionality relies on an accompanying PDF booklet, which contains AR-targets and instructions on how to download and use the app.</w:t>
      </w:r>
    </w:p>
    <w:p w:rsidR="00214037" w:rsidRDefault="00E82DAB">
      <w:pPr>
        <w:spacing w:line="360" w:lineRule="auto"/>
      </w:pPr>
      <w:r>
        <w:rPr>
          <w:rFonts w:ascii="Times New Roman" w:hAnsi="Times New Roman" w:cs="Times New Roman"/>
        </w:rPr>
        <w:t>The app was tested by twelve volunteers that were recruited through the XRDRN network (</w:t>
      </w:r>
      <w:hyperlink r:id="rId10">
        <w:r>
          <w:rPr>
            <w:rStyle w:val="Hyperlink"/>
            <w:rFonts w:ascii="Times New Roman" w:hAnsi="Times New Roman"/>
            <w:color w:val="000000"/>
            <w:lang w:eastAsia="en-US" w:bidi="ar-SA"/>
          </w:rPr>
          <w:t>www.xrdrn.org/</w:t>
        </w:r>
      </w:hyperlink>
      <w:r>
        <w:rPr>
          <w:rFonts w:ascii="Times New Roman" w:hAnsi="Times New Roman" w:cs="Times New Roman"/>
        </w:rPr>
        <w:t>) and social media (e.g. linkedin.com, twitter.com). Overall, findings indicate the high usability of the application. The study results also demonstrated significant improvement of the neuroanatomy knowledge among the participants.</w:t>
      </w:r>
    </w:p>
    <w:p w:rsidR="00214037" w:rsidRDefault="00E82DAB">
      <w:pPr>
        <w:spacing w:line="360" w:lineRule="auto"/>
        <w:rPr>
          <w:rFonts w:ascii="Times New Roman" w:hAnsi="Times New Roman"/>
        </w:rPr>
      </w:pPr>
      <w:r>
        <w:rPr>
          <w:rFonts w:ascii="Times New Roman" w:hAnsi="Times New Roman" w:cs="Times New Roman"/>
        </w:rPr>
        <w:t>While this study has some limitations, the developed application has the potential to become a valuable learning aid for anyone seeking to learn neuroanatomy.</w:t>
      </w:r>
    </w:p>
    <w:p w:rsidR="00214037" w:rsidRDefault="00214037">
      <w:pPr>
        <w:spacing w:line="360" w:lineRule="auto"/>
        <w:rPr>
          <w:rFonts w:ascii="Times New Roman" w:hAnsi="Times New Roman" w:cs="Times New Roman"/>
        </w:rPr>
      </w:pPr>
    </w:p>
    <w:p w:rsidR="00214037" w:rsidRDefault="00E82DAB">
      <w:pPr>
        <w:pStyle w:val="Heading2"/>
        <w:spacing w:line="360" w:lineRule="auto"/>
        <w:rPr>
          <w:rFonts w:ascii="Times New Roman" w:hAnsi="Times New Roman"/>
        </w:rPr>
      </w:pPr>
      <w:r>
        <w:rPr>
          <w:rFonts w:ascii="Times New Roman" w:hAnsi="Times New Roman"/>
          <w:sz w:val="24"/>
          <w:szCs w:val="24"/>
        </w:rPr>
        <w:t>Keywords</w:t>
      </w:r>
    </w:p>
    <w:p w:rsidR="00214037" w:rsidRDefault="00E82DAB">
      <w:pPr>
        <w:spacing w:line="360" w:lineRule="auto"/>
        <w:rPr>
          <w:rFonts w:ascii="Times New Roman" w:hAnsi="Times New Roman"/>
        </w:rPr>
      </w:pPr>
      <w:r>
        <w:rPr>
          <w:rFonts w:ascii="Times New Roman" w:hAnsi="Times New Roman" w:cs="Times New Roman"/>
        </w:rPr>
        <w:t xml:space="preserve">Neuroanatomy, </w:t>
      </w:r>
      <w:proofErr w:type="spellStart"/>
      <w:r>
        <w:rPr>
          <w:rFonts w:ascii="Times New Roman" w:hAnsi="Times New Roman" w:cs="Times New Roman"/>
        </w:rPr>
        <w:t>neurophobia</w:t>
      </w:r>
      <w:proofErr w:type="spellEnd"/>
      <w:r>
        <w:rPr>
          <w:rFonts w:ascii="Times New Roman" w:hAnsi="Times New Roman" w:cs="Times New Roman"/>
        </w:rPr>
        <w:t>, augmented reality, 3D, brain anatomy, independent learning</w:t>
      </w:r>
    </w:p>
    <w:p w:rsidR="00214037" w:rsidRDefault="00214037">
      <w:pPr>
        <w:spacing w:line="360" w:lineRule="auto"/>
        <w:rPr>
          <w:rFonts w:ascii="Times New Roman" w:hAnsi="Times New Roman" w:cs="Times New Roman"/>
        </w:rPr>
      </w:pPr>
    </w:p>
    <w:p w:rsidR="00214037" w:rsidRDefault="00E82DAB">
      <w:pPr>
        <w:pStyle w:val="Heading2"/>
        <w:spacing w:line="360" w:lineRule="auto"/>
        <w:rPr>
          <w:rFonts w:ascii="Times New Roman" w:hAnsi="Times New Roman"/>
        </w:rPr>
      </w:pPr>
      <w:r>
        <w:rPr>
          <w:rFonts w:ascii="Times New Roman" w:hAnsi="Times New Roman"/>
          <w:sz w:val="24"/>
          <w:szCs w:val="24"/>
        </w:rPr>
        <w:t>1.1 Introduction</w:t>
      </w:r>
    </w:p>
    <w:p w:rsidR="00214037" w:rsidRDefault="00214037">
      <w:pPr>
        <w:spacing w:line="360" w:lineRule="auto"/>
        <w:rPr>
          <w:rFonts w:ascii="Times New Roman" w:hAnsi="Times New Roman" w:cs="Times New Roman"/>
        </w:rPr>
      </w:pPr>
    </w:p>
    <w:p w:rsidR="00214037" w:rsidRDefault="00E82DAB">
      <w:pPr>
        <w:spacing w:line="360" w:lineRule="auto"/>
        <w:rPr>
          <w:rFonts w:ascii="Times New Roman" w:hAnsi="Times New Roman"/>
        </w:rPr>
      </w:pPr>
      <w:r>
        <w:rPr>
          <w:rFonts w:ascii="Times New Roman" w:hAnsi="Times New Roman" w:cs="Times New Roman"/>
        </w:rPr>
        <w:t xml:space="preserve">Anatomy tends to be a very challenging subject for students to study, and neuroanatomy even more so </w:t>
      </w:r>
      <w:r>
        <w:fldChar w:fldCharType="begin"/>
      </w:r>
      <w:r>
        <w:rPr>
          <w:rFonts w:ascii="Times New Roman" w:hAnsi="Times New Roman" w:cs="Times New Roman"/>
        </w:rPr>
        <w:instrText>ADDIN CSL_CITATION {"citationItems":[{"id":"ITEM-1","itemData":{"DOI":"10.1002/ase.1711","ISSN":"19359780","PMID":"28628732","abstract":"Recent studies have highlighted a fear or difficulty with the study and understanding of neuroanatomy among medical and healthcare students. This has been linked with a diminished confidence of clinical practitioners and students to manage patients with neurological conditions. The underlying reasons for this difficulty have been queried among a broad cohort of medical, dental, occupational therapy, and speech and language sciences students. Direct evidence of the students’ perception regarding specific difficulties associated with learning neuroanatomy has been provided and some of the measures required to address these issues have been identified. Neuroanatomy is perceived as a more difficult subject compared to other anatomy topics (e.g., reproductive/pelvic anatomy) and not all components of the neuroanatomy curriculum are viewed as equally challenging. The difficulty in understanding neuroanatomical concepts is linked to intrinsic factors such as the inherent complex nature of the topic rather than outside influences (e.g., lecture duration). Participants reporting high levels of interest in the subject reported higher levels of knowledge, suggesting that teaching tools aimed at increasing interest, such as case-based scenarios, could facilitate acquisition of knowledge. Newer pedagogies, including web-resources and computer assisted learning (CAL) are considered important tools to improve neuroanatomy learning, whereas traditional tools such as lecture slides and notes were considered less important. In conclusion, it is suggested that understanding of neuroanatomy could be enhanced and neurophobia be decreased by purposefully designed CAL resources. This data could help curricular designers to refocus attention and guide educators to develop improved neuroanatomy web-resources in future. Anat Sci Educ 11: 81–93. © 2017 American Association of Anatomists.","author":[{"dropping-particle":"","family":"Javaid","given":"Muhammad Asim","non-dropping-particle":"","parse-names":false,"suffix":""},{"dropping-particle":"","family":"Chakraborty","given":"Shelly","non-dropping-particle":"","parse-names":false,"suffix":""},{"dropping-particle":"","family":"Cryan","given":"John F.","non-dropping-particle":"","parse-names":false,"suffix":""},{"dropping-particle":"","family":"Schellekens","given":"Harriët","non-dropping-particle":"","parse-names":false,"suffix":""},{"dropping-particle":"","family":"Toulouse","given":"André","non-dropping-particle":"","parse-names":false,"suffix":""}],"container-title":"Anatomical Sciences Education","id":"ITEM-1","issue":"1","issued":{"date-parts":[["2018"]]},"page":"81-93","title":"Understanding neurophobia: Reasons behind impaired understanding and learning of neuroanatomy in cross-disciplinary healthcare students","type":"article-journal","volume":"11"},"uris":["http://www.mendeley.com/documents/?uuid=8184b70e-4976-4929-be33-b1efcc2ae501"]}],"mendeley":{"formattedCitation":"(Javaid &lt;i&gt;et al.&lt;/i&gt;, 2018)","plainTextFormattedCitation":"(Javaid et al., 2018)","previouslyFormattedCitation":"(Javaid &lt;i&gt;et al.&lt;/i&gt;, 2018)"},"properties":{"noteIndex":0},"schema":"https://github.com/citation-style-language/schema/raw/master/csl-citation.json"}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(Javaid </w:t>
      </w:r>
      <w:r>
        <w:rPr>
          <w:rFonts w:ascii="Times New Roman" w:hAnsi="Times New Roman" w:cs="Times New Roman"/>
          <w:i/>
          <w:iCs/>
          <w:lang w:eastAsia="en-GB"/>
        </w:rPr>
        <w:t>et al.</w:t>
      </w:r>
      <w:r>
        <w:rPr>
          <w:rFonts w:ascii="Times New Roman" w:hAnsi="Times New Roman" w:cs="Times New Roman"/>
          <w:lang w:eastAsia="en-GB"/>
        </w:rPr>
        <w:t>, 2018)</w:t>
      </w:r>
      <w:r>
        <w:rPr>
          <w:rFonts w:ascii="Times New Roman" w:hAnsi="Times New Roman" w:cs="Times New Roman"/>
        </w:rPr>
        <w:fldChar w:fldCharType="end"/>
      </w:r>
      <w:r>
        <w:rPr>
          <w:rFonts w:ascii="Times New Roman" w:hAnsi="Times New Roman" w:cs="Times New Roman"/>
        </w:rPr>
        <w:t xml:space="preserve">. The difficulty lies not only in having to learn and memorise large amounts of information, and to study highly complex neuroanatomical structures, but also in understanding the spatial relationships and interactions between them. Textbooks and anatomical atlases are currently the main resources for teaching and learning anatomy </w:t>
      </w:r>
      <w:r>
        <w:fldChar w:fldCharType="begin"/>
      </w:r>
      <w:r>
        <w:rPr>
          <w:rFonts w:ascii="Times New Roman" w:hAnsi="Times New Roman" w:cs="Times New Roman"/>
        </w:rPr>
        <w:instrText>ADDIN CSL_CITATION {"citationItems":[{"id":"ITEM-1","itemData":{"DOI":"10.1002/ase.1612","ISSN":"19359780","PMID":"27078503","abstract":"This study examined whether student learning outcome measures are influenced by the addition of three-dimensional and digital teaching tools to a traditional dissection and lecture learning format curricula. The study was performed in a semester long graduate level course that incorporated both gross anatomy and neuroanatomy curricula. Methods compared student examination performance on material taught using lecture and cadaveric dissection teaching tools alone or lecture and cadaveric dissection augmented with computerized three-dimensional teaching tools. Additional analyses were performed to examine potential correlations between question difficulty and format, previous student performance (i.e., undergraduate grade point average), and a student perception survey. The results indicated that students performed better on material in which three–dimensional (3D) technologies are utilized in conjunction with lecture and dissection methodologies. The improvement in performance was observed across the student population primarily on laboratory examinations. Although, student performance was increased, students did not perceive that the use of the additional 3D technology significantly influenced their learning. The results indicate that the addition of 3D learning tools can influence long-term retention of gross anatomy material and should be considered as a beneficial supplement for anatomy courses. Anat Sci Educ 9: 529–536. © 2016 American Association of Anatomists.","author":[{"dropping-particle":"","family":"Peterson","given":"Diana Coomes","non-dropping-particle":"","parse-names":false,"suffix":""},{"dropping-particle":"","family":"Mlynarczyk","given":"Gregory S.A.","non-dropping-particle":"","parse-names":false,"suffix":""}],"container-title":"Anatomical Sciences Education","id":"ITEM-1","issue":"6","issued":{"date-parts":[["2016"]]},"page":"529-536","title":"Analysis of traditional versus three-dimensional augmented curriculum on anatomical learning outcome measures","type":"article-journal","volume":"9"},"uris":["http://www.mendeley.com/documents/?uuid=02afde32-e471-460b-84ed-1c958e2e3d6c"]}],"mendeley":{"formattedCitation":"(Peterson and Mlynarczyk, 2016)","plainTextFormattedCitation":"(Peterson and Mlynarczyk, 2016)","previouslyFormattedCitation":"(Peterson and Mlynarczyk,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(Peterson and Mlynarczyk, 2016)</w:t>
      </w:r>
      <w:r>
        <w:rPr>
          <w:rFonts w:ascii="Times New Roman" w:hAnsi="Times New Roman" w:cs="Times New Roman"/>
        </w:rPr>
        <w:fldChar w:fldCharType="end"/>
      </w:r>
      <w:r>
        <w:rPr>
          <w:rFonts w:ascii="Times New Roman" w:hAnsi="Times New Roman" w:cs="Times New Roman"/>
        </w:rPr>
        <w:t xml:space="preserve">. While traditional resources certainly have their place in anatomy education, students require other studying materials to learn the subject more in depth. Historically, cadaveric dissection has been considered a gold standard of anatomy education and it remains as such to this day. However, using cadavers as a teaching resource comes with a number of significant ethical and practical challenges, which cannot be ignored </w:t>
      </w:r>
      <w:r>
        <w:fldChar w:fldCharType="begin"/>
      </w:r>
      <w:r>
        <w:rPr>
          <w:rFonts w:ascii="Times New Roman" w:hAnsi="Times New Roman" w:cs="Times New Roman"/>
        </w:rPr>
        <w:instrText>ADDIN CSL_CITATION {"citationItems":[{"id":"ITEM-1","itemData":{"DOI":"10.1186/s12909-019-1806-5","ISSN":"14726920","PMID":"31590672","abstract":"Background: Radiology integration into medical anatomy courses is well established, but there is a paucity of literature on integrating virtual dissection into cadaveric dissection laboratories. Virtual dissection is the digital dissection of medical images on touchscreen anatomy visualization tables. The purpose of this pilot study was to investigate the feasibility of integrating virtual dissection into a first-year medical cadaver-based anatomy course and to assess students' overall attitude towards this new technology. Methods: All students in first-year medicine at a single medical school participated in this study (n = 292). Six virtual dissection laboratories, which focused on normal anatomy, were developed and integrated into a cadaver-based anatomy course. The virtual dissection table (VDT) was also integrated into the final anatomy spot exam. Following the course, students completed a short evidence-informed survey which was developed using a theoretical framework for curriculum evaluation. Numerical data were tabulated, and qualitative content analysis was performed on students' unstructured comments. Results: The survey response rate was 69.2% (n = 202/292). Most (78.7%) students reported that virtual dissection enhanced their understanding of the cadaveric anatomy and the clinical applications of anatomy. Most (73.8%) students also felt that the VDT was an effective use of the laboratory time. Thirteen narrative comments were collected, most of which (61.5%) identified strengths of the curriculum. Conclusions: In this pilot study, students perceived that their learning was enhanced when virtual dissection was combined with a cadaver-based anatomy laboratory. This study demonstrates that there is potential for virtual dissection to augment cadaveric dissection in medical education.","author":[{"dropping-particle":"","family":"Darras","given":"Kathryn E.","non-dropping-particle":"","parse-names":false,"suffix":""},{"dropping-particle":"","family":"Spouge","given":"Rebecca","non-dropping-particle":"","parse-names":false,"suffix":""},{"dropping-particle":"","family":"Hatala","given":"Rose","non-dropping-particle":"","parse-names":false,"suffix":""},{"dropping-particle":"","family":"Nicolaou","given":"Savvas","non-dropping-particle":"","parse-names":false,"suffix":""},{"dropping-particle":"","family":"Hu","given":"Jeff","non-dropping-particle":"","parse-names":false,"suffix":""},{"dropping-particle":"","family":"Worthington","given":"Anne","non-dropping-particle":"","parse-names":false,"suffix":""},{"dropping-particle":"","family":"Krebs","given":"Claudia","non-dropping-particle":"","parse-names":false,"suffix":""},{"dropping-particle":"","family":"Forster","given":"Bruce B.","non-dropping-particle":"","parse-names":false,"suffix":""}],"container-title":"BMC Medical Education","id":"ITEM-1","issue":"1","issued":{"date-parts":[["2019"]]},"page":"1-6","publisher":"BMC Medical Education","title":"Integrated virtual and cadaveric dissection laboratories enhance first year medical students' anatomy experience: A pilot study","type":"article-journal","volume":"19"},"uris":["http://www.mendeley.com/documents/?uuid=79234575-8040-49c6-87b9-f53ef118b273"]}],"mendeley":{"formattedCitation":"(Darras &lt;i&gt;et al.&lt;/i&gt;, 2019)","plainTextFormattedCitation":"(Darras et al., 2019)","previouslyFormattedCitation":"(Darras &lt;i&gt;et al.&lt;/i&gt;,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(Darras </w:t>
      </w:r>
      <w:r>
        <w:rPr>
          <w:rFonts w:ascii="Times New Roman" w:hAnsi="Times New Roman" w:cs="Times New Roman"/>
          <w:i/>
          <w:iCs/>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 Finally, the ongoing Covid-19 pandemic presented students and lecturers alike with the new issues, such as limited access to dissection labs and face-to-face teaching.</w:t>
      </w:r>
    </w:p>
    <w:p w:rsidR="00214037" w:rsidRDefault="00E82DAB">
      <w:pPr>
        <w:spacing w:line="360" w:lineRule="auto"/>
        <w:rPr>
          <w:rFonts w:ascii="Times New Roman" w:hAnsi="Times New Roman"/>
        </w:rPr>
      </w:pPr>
      <w:r>
        <w:rPr>
          <w:rFonts w:ascii="Times New Roman" w:hAnsi="Times New Roman" w:cs="Times New Roman"/>
        </w:rPr>
        <w:t xml:space="preserve">A number of researchers are suggesting that a new approach to teaching and learning neuroanatomy would be beneficial to students </w:t>
      </w:r>
      <w:r>
        <w:fldChar w:fldCharType="begin"/>
      </w:r>
      <w:r>
        <w:rPr>
          <w:rFonts w:ascii="Times New Roman" w:hAnsi="Times New Roman" w:cs="Times New Roman"/>
        </w:rPr>
        <w:instrText>ADDIN CSL_CITATION {"citationItems":[{"id":"ITEM-1","itemData":{"DOI":"10.1002/ase.1866","ISSN":"19359780","PMID":"30702219","abstract":"Neuroanatomy has been deemed crucial for clinical neurosciences. It has been one of the most challenging parts of the anatomical curriculum and is one of the causes of “neurophobia,” whose main implication is a negative influence on the choice of neurology in the near future. In the last decades, several educational strategies have been identified to improve the skills of students and to promote a deep learning. The aim of this study was to systematically review the literature to identify the most effective method/s to teach human neuroanatomy. The search was restricted to publications written in English language and to articles describing teaching tools in undergraduate medical courses from January 2006 through December 2017. The primary outcome was the observation of improvement of anatomical knowledge in undergraduate medical students. Secondary outcomes were the amelioration of long-term retention knowledge and the grade of satisfaction of students. Among 18 selected studies, 44.4% have used three-dimensional (3D) teaching tools, 16.6% near peer teaching tool, 5.55% flipped classroom tool, 5.55% applied neuroanatomy elective course, 5.55% equivalence-based instruction-rote learning, 5.55% mobile augmented reality, 5.55% inquiry-based clinical case, 5.55% cadaver dissection, and 5.55% Twitter. The high in-between study heterogeneity was the main issue to identify the most helpful teaching tool to improve neuroanatomical knowledge among medical students. Data from this study suggest that a combination of multiple pedagogical resources seems to be the more advantageous for teaching neuroanatomy.","author":[{"dropping-particle":"","family":"Sotgiu","given":"Maria Alessandra","non-dropping-particle":"","parse-names":false,"suffix":""},{"dropping-particle":"","family":"Mazzarello","given":"Vittorio","non-dropping-particle":"","parse-names":false,"suffix":""},{"dropping-particle":"","family":"Bandiera","given":"Pasquale","non-dropping-particle":"","parse-names":false,"suffix":""},{"dropping-particle":"","family":"Madeddu","given":"Roberto","non-dropping-particle":"","parse-names":false,"suffix":""},{"dropping-particle":"","family":"Montella","given":"Andrea","non-dropping-particle":"","parse-names":false,"suffix":""},{"dropping-particle":"","family":"Moxham","given":"Bernard","non-dropping-particle":"","parse-names":false,"suffix":""}],"container-title":"Anatomical Sciences Education","id":"ITEM-1","issue":"1","issued":{"date-parts":[["2020"]]},"page":"107-116","title":"Neuroanatomy, the Achille’s Heel of Medical Students. A Systematic Analysis of Educational Strategies for the Teaching of Neuroanatomy","type":"article-journal","volume":"13"},"uris":["http://www.mendeley.com/documents/?uuid=00edaaf9-d3c3-4fc8-b5d8-00d29f53a905"]},{"id":"ITEM-2","itemData":{"DOI":"10.1002/ase.1912","ISSN":"19359780","PMID":"31269322","abstract":"Neuroanatomy education is a challenging field which could benefit from modern innovations, such as augmented reality (AR) applications. This study investigates the differences on test scores, cognitive load, and motivation after neuroanatomy learning using AR applications or using cross-sections of the brain. Prior to two practical assignments, a pretest (extended matching questions, double-choice questions and a test on cross-sectional anatomy) and a mental rotation test (MRT) were completed. Sex and MRT scores were used to stratify students over the two groups. The two practical assignments were designed to study (1) general brain anatomy and (2) subcortical structures. Subsequently, participants completed a posttest similar to the pretest and a motivational questionnaire. Finally, a focus group interview was conducted to appraise participants’ perceptions. Medical and biomedical students (n = 31); 19 males (61.3%) and 12 females (38.7%), mean age 19.2 ± 1.7 years participated in this experiment. Students who worked with cross-sections (n = 16) showed significantly more improvement on test scores than students who worked with GreyMapp-AR (P = 0.035) (n = 15). Further analysis showed that this difference was primarily caused by significant improvement on the cross-sectional questions. Students in the cross-section group, moreover, experienced a significantly higher germane (P = 0.009) and extraneous cognitive load (P = 0.016) than students in the GreyMapp-AR group. No significant differences were found in motivational scores. To conclude, this study suggests that AR applications can play a role in future anatomy education as an add-on educational tool, especially in learning three-dimensional relations of anatomical structures.","author":[{"dropping-particle":"","family":"Henssen","given":"Dylan J.H.A.","non-dropping-particle":"","parse-names":false,"suffix":""},{"dropping-particle":"","family":"Heuvel","given":"Loes","non-dropping-particle":"van den","parse-names":false,"suffix":""},{"dropping-particle":"","family":"Jong","given":"Guido","non-dropping-particle":"De","parse-names":false,"suffix":""},{"dropping-particle":"","family":"Vorstenbosch","given":"Marc A.T.M.","non-dropping-particle":"","parse-names":false,"suffix":""},{"dropping-particle":"","family":"Cappellen van Walsum","given":"Anne Marie","non-dropping-particle":"van","parse-names":false,"suffix":""},{"dropping-particle":"","family":"Hurk","given":"Marianne M.","non-dropping-particle":"Van den","parse-names":false,"suffix":""},{"dropping-particle":"","family":"Kooloos","given":"Jan G.M.","non-dropping-particle":"","parse-names":false,"suffix":""},{"dropping-particle":"","family":"Bartels","given":"Ronald H.M.A.","non-dropping-particle":"","parse-names":false,"suffix":""}],"container-title":"Anatomical Sciences Education","id":"ITEM-2","issue":"3","issued":{"date-parts":[["2020"]]},"page":"353-365","title":"Neuroanatomy Learning: Augmented Reality vs. Cross-Sections","type":"article-journal","volume":"13"},"uris":["http://www.mendeley.com/documents/?uuid=835d4d51-3768-4cdb-9c2d-782d1325c6cc"]},{"id":"ITEM-3","itemData":{"DOI":"10.1046/j.1365-2923.2004.01795.x","ISSN":"03080110","PMID":"15025643","abstract":"BACKGROUND: Anatomy learning is generally seen as essential to medicine, and exposure to cadavers is generally seen as essential to anatomy learning around the world. Few voices dissenting from these propositions can be identified. AIMS: This paper aims to consider arguments relating to the use of cadavers in anatomy teaching, and to describe the rationale behind the decision of a new UK medical school not to use cadaveric material. DISCUSSION: First, the background to use of cadavers in anatomy learning is explored, and some general educational principles are explored. Next, arguments for the use of human cadaveric material are summarised. Then, possible arguments against use of cadavers, including educational principles as well as costs, hazards and practicality, are considered. These are much less well explored in the existing literature. Next, the rationale behind the decision of a new UK medical school not to use cadaveric material is indicated, and the programme of anatomy teaching to be employed in the absence of the use of human remains is described. Curriculum design and development, and evaluation procedures, are briefly described. Issues surrounding pathology training by autopsy, and postgraduate training in surgical anatomy, are not addressed in this paper. FUTURE DIRECTIONS: Evidence relating to the effect on medical learning by students not exposed to cadavers is scant, and plainly opportunities will now arise through our programme to gather such evidence. We anticipate that this discussion paper will contribute to an ongoing debate, in which virtually all previous papers on this topic have concluded that use of cadavers is essential to medical learning.","author":[{"dropping-particle":"","family":"McLachlan","given":"John C.","non-dropping-particle":"","parse-names":false,"suffix":""},{"dropping-particle":"","family":"Bligh","given":"John","non-dropping-particle":"","parse-names":false,"suffix":""},{"dropping-particle":"","family":"Bradley","given":"Paul","non-dropping-particle":"","parse-names":false,"suffix":""},{"dropping-particle":"","family":"Searle","given":"Judy","non-dropping-particle":"","parse-names":false,"suffix":""}],"container-title":"Medical Education","id":"ITEM-3","issue":"4","issued":{"date-parts":[["2004"]]},"page":"418-424","title":"Teaching anatomy without cadavers","type":"article-journal","volume":"38"},"uris":["http://www.mendeley.com/documents/?uuid=32540d55-bd28-4a36-ab16-70fbb32e9ce2"]},{"id":"ITEM-4","itemData":{"DOI":"10.1002/ase.1696","ISSN":"19359780","PMID":"28419750","abstract":"Although cadavers constitute the gold standard for teaching anatomy to medical and health science students, there are substantial financial, ethical, and supervisory constraints on their use. In addition, although anatomy remains one of the fundamental areas of medical education, universities have decreased the hours allocated to teaching gross anatomy in favor of applied clinical work. The release of virtual (VR) and augmented reality (AR) devices allows learning to occur through hands-on immersive experiences. The aim of this research was to assess whether learning structural anatomy utilizing VR or AR is as effective as tablet-based (TB) applications, and whether these modes allowed enhanced student learning, engagement and performance. Participants (n = 59) were randomly allocated to one of the three learning modes: VR, AR, or TB and completed a lesson on skull anatomy, after which they completed an anatomical knowledge assessment. Student perceptions of each learning mode and any adverse effects experienced were recorded. No significant differences were found between mean assessment scores in VR, AR, or TB. During the lessons however, VR participants were more likely to exhibit adverse effects such as headaches (25% in VR P &lt; 0.05), dizziness (40% in VR, P &lt; 0.001), or blurred vision (35% in VR, P &lt; 0.01). Both VR and AR are as valuable for teaching anatomy as tablet devices, but also promote intrinsic benefits such as increased learner immersion and engagement. These outcomes show great promise for the effective use of virtual and augmented reality as means to supplement lesson content in anatomical education. Anat Sci Educ 10: 549–559. © 2017 American Association of Anatomists.","author":[{"dropping-particle":"","family":"Moro","given":"Christian","non-dropping-particle":"","parse-names":false,"suffix":""},{"dropping-particle":"","family":"Štromberga","given":"Zane","non-dropping-particle":"","parse-names":false,"suffix":""},{"dropping-particle":"","family":"Raikos","given":"Athanasios","non-dropping-particle":"","parse-names":false,"suffix":""},{"dropping-particle":"","family":"Stirling","given":"Allan","non-dropping-particle":"","parse-names":false,"suffix":""}],"container-title":"Anatomical Sciences Education","id":"ITEM-4","issue":"6","issued":{"date-parts":[["2017"]]},"page":"549-559","title":"The effectiveness of virtual and augmented reality in health sciences and medical anatomy","type":"article-journal","volume":"10"},"uris":["http://www.mendeley.com/documents/?uuid=cb8a31fb-ff90-4857-ac81-0ab5bc283723"]}],"mendeley":{"formattedCitation":"(McLachlan &lt;i&gt;et al.&lt;/i&gt;, 2004; Moro &lt;i&gt;et al.&lt;/i&gt;, 2017; Henssen &lt;i&gt;et al.&lt;/i&gt;, 2020; Sotgiu &lt;i&gt;et al.&lt;/i&gt;, 2020)","plainTextFormattedCitation":"(McLachlan et al., 2004; Moro et al., 2017; Henssen et al., 2020; Sotgiu et al., 2020)","previouslyFormattedCitation":"(McLachlan &lt;i&gt;et al.&lt;/i&gt;, 2004; Moro &lt;i&gt;et al.&lt;/i&gt;, 2017; Henssen &lt;i&gt;et al.&lt;/i&gt;, 2020; Sotgiu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(McLachlan </w:t>
      </w:r>
      <w:r>
        <w:rPr>
          <w:rFonts w:ascii="Times New Roman" w:hAnsi="Times New Roman" w:cs="Times New Roman"/>
          <w:i/>
          <w:iCs/>
          <w:lang w:eastAsia="en-GB"/>
        </w:rPr>
        <w:t>et al.</w:t>
      </w:r>
      <w:r>
        <w:rPr>
          <w:rFonts w:ascii="Times New Roman" w:hAnsi="Times New Roman" w:cs="Times New Roman"/>
          <w:lang w:eastAsia="en-GB"/>
        </w:rPr>
        <w:t xml:space="preserve">, 2004; Moro </w:t>
      </w:r>
      <w:r>
        <w:rPr>
          <w:rFonts w:ascii="Times New Roman" w:hAnsi="Times New Roman" w:cs="Times New Roman"/>
          <w:i/>
          <w:iCs/>
          <w:lang w:eastAsia="en-GB"/>
        </w:rPr>
        <w:t>et al.</w:t>
      </w:r>
      <w:r>
        <w:rPr>
          <w:rFonts w:ascii="Times New Roman" w:hAnsi="Times New Roman" w:cs="Times New Roman"/>
          <w:lang w:eastAsia="en-GB"/>
        </w:rPr>
        <w:t xml:space="preserve">, 2017; Henssen </w:t>
      </w:r>
      <w:r>
        <w:rPr>
          <w:rFonts w:ascii="Times New Roman" w:hAnsi="Times New Roman" w:cs="Times New Roman"/>
          <w:i/>
          <w:iCs/>
          <w:lang w:eastAsia="en-GB"/>
        </w:rPr>
        <w:t>et al.</w:t>
      </w:r>
      <w:r>
        <w:rPr>
          <w:rFonts w:ascii="Times New Roman" w:hAnsi="Times New Roman" w:cs="Times New Roman"/>
          <w:lang w:eastAsia="en-GB"/>
        </w:rPr>
        <w:t xml:space="preserve">, 2020; Sotgiu </w:t>
      </w:r>
      <w:r>
        <w:rPr>
          <w:rFonts w:ascii="Times New Roman" w:hAnsi="Times New Roman" w:cs="Times New Roman"/>
          <w:i/>
          <w:iCs/>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lang w:val="fr-FR"/>
        </w:rPr>
        <w:t xml:space="preserve">. </w:t>
      </w:r>
      <w:r>
        <w:rPr>
          <w:rFonts w:ascii="Times New Roman" w:hAnsi="Times New Roman" w:cs="Times New Roman"/>
        </w:rPr>
        <w:t xml:space="preserve">Traditional methods, such as textbooks and anatomical atlases are not sufficient due to their two-dimensional nature and must be complimented by the additional materials </w:t>
      </w:r>
      <w:r>
        <w:fldChar w:fldCharType="begin"/>
      </w:r>
      <w:r>
        <w:rPr>
          <w:rFonts w:ascii="Times New Roman" w:hAnsi="Times New Roman" w:cs="Times New Roman"/>
        </w:rPr>
        <w:instrText>ADDIN CSL_CITATION {"citationItems":[{"id":"ITEM-1","itemData":{"DOI":"10.1016/j.aanat.2015.05.006","ISSN":"16180402","PMID":"26245861","abstract":"Introduction: Three-dimensional (3D) computer graphics are increasingly used to supplement the teaching of anatomy. While most systems consist of a program which produces 3D renderings on a workstation with a standard screen, the Dextrobeam virtual reality VR environment allows the presentation of spatial neuroanatomical models to larger groups of students through a stereoscopic projection system. Materials and methods: Second-year medical students (n=169) were randomly allocated to receive a standardised pre-recorded audio lecture detailing the anatomy of the third ventricle accompanied by either a two-dimensional (2D) PowerPoint presentation (n=80) or a 3D animated tour of the third ventricle with the DextroBeam. Students completed a 10-question multiple-choice exam based on the content learned and a subjective evaluation of the teaching method immediately after the lecture. Results: Students in the 2D group achieved a mean score of 5.19 (±2.12) compared to 5.45 (±2.16) in the 3D group, with the results in the 3D group statistically non-inferior to those of the 2D group (p&lt; 0.0001). The students rated the 3D method superior to 2D teaching in four domains (spatial understanding, application in future anatomy classes, effectiveness, enjoyableness) (p&lt; 0.01). Conclusion: Stereoscopically enhanced 3D lectures are valid methods of imparting neuroanatomical knowledge and are well received by students. More research is required to define and develop the role of large-group VR systems in modern neuroanatomy curricula.","author":[{"dropping-particle":"","family":"Kockro","given":"Ralf A.","non-dropping-particle":"","parse-names":false,"suffix":""},{"dropping-particle":"","family":"Amaxopoulou","given":"Christina","non-dropping-particle":"","parse-names":false,"suffix":""},{"dropping-particle":"","family":"Killeen","given":"Tim","non-dropping-particle":"","parse-names":false,"suffix":""},{"dropping-particle":"","family":"Wagner","given":"Wolfgang","non-dropping-particle":"","parse-names":false,"suffix":""},{"dropping-particle":"","family":"Reisch","given":"Robert","non-dropping-particle":"","parse-names":false,"suffix":""},{"dropping-particle":"","family":"Schwandt","given":"Eike","non-dropping-particle":"","parse-names":false,"suffix":""},{"dropping-particle":"","family":"Gutenberg","given":"Angelika","non-dropping-particle":"","parse-names":false,"suffix":""},{"dropping-particle":"","family":"Giese","given":"Alf","non-dropping-particle":"","parse-names":false,"suffix":""},{"dropping-particle":"","family":"Stofft","given":"Eckart","non-dropping-particle":"","parse-names":false,"suffix":""},{"dropping-particle":"","family":"Stadie","given":"Axel T.","non-dropping-particle":"","parse-names":false,"suffix":""}],"container-title":"Annals of Anatomy","id":"ITEM-1","issued":{"date-parts":[["2015","9","1"]]},"page":"91-98","publisher":"Elsevier GmbH","title":"Stereoscopic neuroanatomy lectures using a three-dimensional virtual reality environment","type":"article-journal","volume":"201"},"uris":["http://www.mendeley.com/documents/?uuid=5ed1bcdb-710e-3f08-a3c3-b639c2949e20"]},{"id":"ITEM-2","itemData":{"DOI":"10.1002/alr.21986","ISSN":"20426984","PMID":"28719062","abstract":"Background: Three-dimensional (3D) computer modeling and interactive virtual reality (VR) simulation are validated teaching techniques used throughout medical disciplines. Little objective data exists supporting its use in teaching clinical anatomy. Learner motivation is thought to limit the rate of utilization of such novel technologies. The purpose of this study is to evaluate the effectiveness, satisfaction, and motivation associated with immersive VR simulation in teaching medical students neuroanatomy. Methods: Images of normal cerebral anatomy were reconstructed from human Digital Imaging and Communications in Medicine (DICOM) computed tomography (CT) imaging and magnetic resonance imaging (MRI) into 3D VR formats compatible with the Oculus Rift VR System, a head-mounted display with tracking capabilities allowing for an immersive VR experience. The ventricular system and cerebral vasculature were highlighted and labeled to create a focused interactive model. We conducted a randomized controlled study with 66 medical students (33 in both the control and experimental groups). Pertinent neuroanatomical structures were studied using either online textbooks or the VR interactive model, respectively. We then evaluated the students’ anatomy knowledge, educational experience, and motivation (using the Instructional Materials Motivation Survey [IMMS], a previously validated assessment). Results: There was no significant difference in anatomy knowledge between the 2 groups on preintervention, postintervention, or retention quizzes. The VR group found the learning experience to be significantly more engaging, enjoyable, and useful (all p &lt; 0.01) and scored significantly higher on the motivation assessment (p &lt; 0.01). Conclusion: Immersive VR educational tools awarded a more positive learner experience and enhanced student motivation. However, the technology was equally as effective as the traditional text books in teaching neuroanatomy.","author":[{"dropping-particle":"","family":"Stepan","given":"Katelyn","non-dropping-particle":"","parse-names":false,"suffix":""},{"dropping-particle":"","family":"Zeiger","given":"Joshua","non-dropping-particle":"","parse-names":false,"suffix":""},{"dropping-particle":"","family":"Hanchuk","given":"Stephanie","non-dropping-particle":"","parse-names":false,"suffix":""},{"dropping-particle":"","family":"Signore","given":"Anthony","non-dropping-particle":"Del","parse-names":false,"suffix":""},{"dropping-particle":"","family":"Shrivastava","given":"Raj","non-dropping-particle":"","parse-names":false,"suffix":""},{"dropping-particle":"","family":"Govindaraj","given":"Satish","non-dropping-particle":"","parse-names":false,"suffix":""},{"dropping-particle":"","family":"Iloreta","given":"Alfred","non-dropping-particle":"","parse-names":false,"suffix":""}],"container-title":"International Forum of Allergy and Rhinology","id":"ITEM-2","issue":"10","issued":{"date-parts":[["2017","10","1"]]},"page":"1006-1013","publisher":"John Wiley and Sons Inc.","title":"Immersive virtual reality as a teaching tool for neuroanatomy","type":"article-journal","volume":"7"},"uris":["http://www.mendeley.com/documents/?uuid=2a26e1b5-2cb3-403b-8281-570aabe5fc8f"]}],"mendeley":{"formattedCitation":"(Kockro &lt;i&gt;et al.&lt;/i&gt;, 2015; Stepan &lt;i&gt;et al.&lt;/i&gt;, 2017)","plainTextFormattedCitation":"(Kockro et al., 2015; Stepan et al., 2017)","previouslyFormattedCitation":"(Kockro &lt;i&gt;et al.&lt;/i&gt;, 2015; Stepan &lt;i&gt;et al.&lt;/i&gt;, 2017)"},"properties":{"noteIndex":0},"schema":"https://github.com/citation-style-language/schema/raw/master/csl-citation.json"}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(Kockro </w:t>
      </w:r>
      <w:r>
        <w:rPr>
          <w:rFonts w:ascii="Times New Roman" w:hAnsi="Times New Roman" w:cs="Times New Roman"/>
          <w:i/>
          <w:iCs/>
          <w:lang w:eastAsia="en-GB"/>
        </w:rPr>
        <w:t>et al.</w:t>
      </w:r>
      <w:r>
        <w:rPr>
          <w:rFonts w:ascii="Times New Roman" w:hAnsi="Times New Roman" w:cs="Times New Roman"/>
          <w:lang w:eastAsia="en-GB"/>
        </w:rPr>
        <w:t xml:space="preserve">, 2015; Stepan </w:t>
      </w:r>
      <w:r>
        <w:rPr>
          <w:rFonts w:ascii="Times New Roman" w:hAnsi="Times New Roman" w:cs="Times New Roman"/>
          <w:i/>
          <w:iCs/>
          <w:lang w:eastAsia="en-GB"/>
        </w:rPr>
        <w:t>et al.</w:t>
      </w:r>
      <w:r>
        <w:rPr>
          <w:rFonts w:ascii="Times New Roman" w:hAnsi="Times New Roman" w:cs="Times New Roman"/>
          <w:lang w:eastAsia="en-GB"/>
        </w:rPr>
        <w:t>, 2017)</w:t>
      </w:r>
      <w:r>
        <w:rPr>
          <w:rFonts w:ascii="Times New Roman" w:hAnsi="Times New Roman" w:cs="Times New Roman"/>
        </w:rPr>
        <w:fldChar w:fldCharType="end"/>
      </w:r>
      <w:r>
        <w:rPr>
          <w:rFonts w:ascii="Times New Roman" w:hAnsi="Times New Roman" w:cs="Times New Roman"/>
        </w:rPr>
        <w:t xml:space="preserve">. Realistic 3D models with which users can interact would help to flatten the steep learning curve in neuroanatomy education focusing on the brain </w:t>
      </w:r>
      <w:r>
        <w:fldChar w:fldCharType="begin"/>
      </w:r>
      <w:r>
        <w:rPr>
          <w:rFonts w:ascii="Times New Roman" w:hAnsi="Times New Roman" w:cs="Times New Roman"/>
        </w:rPr>
        <w:instrText>ADDIN CSL_CITATION {"citationItems":[{"id":"ITEM-1","itemData":{"DOI":"10.1002/ase.1941","ISSN":"19359780","PMID":"31887792","abstract":"Monoscopically projected three-dimensional (3D) visualization technology may have significant disadvantages for students with lower visual-spatial abilities despite its overall effectiveness in teaching anatomy. Previous research suggests that stereopsis may facilitate a better comprehension of anatomical knowledge. This study evaluated the educational effectiveness of stereoscopic augmented reality (AR) visualization and the modifying effect of visual-spatial abilities on learning. In a double-center randomized controlled trial, first- and second-year (bio)medical undergraduates studied lower limb anatomy with stereoscopic 3D AR model (n = 20), monoscopic 3D desktop model (n = 20), or two-dimensional (2D) anatomical atlas (n = 18). Visual-spatial abilities were tested with Mental Rotation Test (MRT), Paper Folding Test (PFT), and Mechanical Reasoning (MR) Test. Anatomical knowledge was assessed by the validated 30-item paper posttest. The overall posttest scores in the stereoscopic 3D AR group (47.8%) were similar to those in the monoscopic 3D desktop group (38.5%; P = 0.240) and the 2D anatomical atlas group (50.9%; P = 1.00). When stratified by visual-spatial abilities test scores, students with lower MRT scores achieved higher posttest scores in the stereoscopic 3D AR group (49.2%) as compared to the monoscopic 3D desktop group (33.4%; P = 0.015) and similar to the scores in the 2D group (46.4%; P = 0.99). Participants with higher MRT scores performed equally well in all conditions. It is instrumental to consider an aptitude–treatment interaction caused by visual-spatial abilities when designing research into 3D learning. Further research is needed to identify contributing features and the most effective way of introducing this technology into current educational programs.","author":[{"dropping-particle":"","family":"Bogomolova","given":"Katerina","non-dropping-particle":"","parse-names":false,"suffix":""},{"dropping-particle":"","family":"Ham","given":"Ineke J.M.","non-dropping-particle":"van der","parse-names":false,"suffix":""},{"dropping-particle":"","family":"Dankbaar","given":"Mary E.W.","non-dropping-particle":"","parse-names":false,"suffix":""},{"dropping-particle":"","family":"Broek","given":"Walter W.","non-dropping-particle":"van den","parse-names":false,"suffix":""},{"dropping-particle":"","family":"Hovius","given":"Steven E.R.","non-dropping-particle":"","parse-names":false,"suffix":""},{"dropping-particle":"","family":"Hage","given":"Jos A.","non-dropping-particle":"van der","parse-names":false,"suffix":""},{"dropping-particle":"","family":"Hierck","given":"Beerend P.","non-dropping-particle":"","parse-names":false,"suffix":""}],"container-title":"Anatomical Sciences Education","id":"ITEM-1","issue":"5","issued":{"date-parts":[["2020"]]},"page":"558-567","title":"The Effect of Stereoscopic Augmented Reality Visualization on Learning Anatomy and the Modifying Effect of Visual-Spatial Abilities: A Double-Center Randomized Controlled Trial","type":"article-journal","volume":"13"},"uris":["http://www.mendeley.com/documents/?uuid=e20f56d7-d20b-46a3-b892-17a32798c68d"]},{"id":"ITEM-2","itemData":{"DOI":"10.1002/ase.2089","ISSN":"1935-9772","abstract":"Neuroanatomy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Psychology","type":"article-journal"},"uris":["http://www.mendeley.com/documents/?uuid=81582fd5-bd18-4af2-ab96-21a8d52c6725"]},{"id":"ITEM-3","itemData":{"DOI":"10.1016/j.aanat.2005.07.007","ISSN":"09409602","PMID":"16551018","abstract":"Our study was aimed to show if cadaver dissections are still important in the Anatomy Course for medical students or whether computerized resources could replace them. We followed three groups, one of them (698 students) proceeded through the Anatomy Course in a traditional way, meaning, with cadaver material enough to observe all the regions and structures; the second group (330 students) used many technological resources but not cadaver dissections; and the third group (145 students) followed the course, recently, with the same program but with both practical resources. Theoretical contents were developed in the same way and by the same professor. The traditional teaching group obtained better results than the technologically supported group, evaluated by the number of students that passed their exams. The third group results were better than the others, with regard to passed exams and marks. Even when computerized improvements have developed a new area giving students a lot of elements to facilitate their approach to imaging structures, the possibility of direct contact with tissues and anatomical elements cannot yet be replaced. We are demonstrating that the best possibility is the correct association of all these resources to complement one another. © 2005 Elsevier GmbH. All rights reserved.","author":[{"dropping-particle":"","family":"Biassuto","given":"Susana Norma","non-dropping-particle":"","parse-names":false,"suffix":""},{"dropping-particle":"","family":"Caussa","given":"Lucas Ignacio","non-dropping-particle":"","parse-names":false,"suffix":""},{"dropping-particle":"","family":"Criado del Río","given":"Luis Esteban","non-dropping-particle":"","parse-names":false,"suffix":""}],"container-title":"Annals of Anatomy","id":"ITEM-3","issue":"2","issued":{"date-parts":[["2006"]]},"page":"187-190","title":"Teaching anatomy: Cadavers vs. computers?","type":"article-journal","volume":"188"},"uris":["http://www.mendeley.com/documents/?uuid=796c2c8b-3dd7-4ae1-a432-96f305eac567"]}],"mendeley":{"formattedCitation":"(Biassuto, Caussa and Criado del Río, 2006; Bogomolova &lt;i&gt;et al.&lt;/i&gt;, 2020; Mendez‐Lopez &lt;i&gt;et al.&lt;/i&gt;, 2021)","plainTextFormattedCitation":"(Biassuto, Caussa and Criado del Río, 2006; Bogomolova et al., 2020; Mendez‐Lopez et al., 2021)","previouslyFormattedCitation":"(Biassuto, Caussa and Criado del Río, 2006; Bogomolova &lt;i&gt;et al.&lt;/i&gt;, 2020;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(Biassuto, Caussa and Criado del Río, 2006; Bogomolova </w:t>
      </w:r>
      <w:r>
        <w:rPr>
          <w:rFonts w:ascii="Times New Roman" w:hAnsi="Times New Roman" w:cs="Times New Roman"/>
          <w:i/>
          <w:iCs/>
          <w:lang w:eastAsia="en-GB"/>
        </w:rPr>
        <w:t>et al.</w:t>
      </w:r>
      <w:r>
        <w:rPr>
          <w:rFonts w:ascii="Times New Roman" w:hAnsi="Times New Roman" w:cs="Times New Roman"/>
          <w:lang w:eastAsia="en-GB"/>
        </w:rPr>
        <w:t xml:space="preserve">, 2020; Mendez‐Lopez </w:t>
      </w:r>
      <w:r>
        <w:rPr>
          <w:rFonts w:ascii="Times New Roman" w:hAnsi="Times New Roman" w:cs="Times New Roman"/>
          <w:i/>
          <w:iCs/>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It could also offer </w:t>
      </w:r>
      <w:r>
        <w:rPr>
          <w:rFonts w:ascii="Times New Roman" w:hAnsi="Times New Roman" w:cs="Times New Roman"/>
        </w:rPr>
        <w:lastRenderedPageBreak/>
        <w:t>a good alternative to the existing challenges of managing cadaveric dissections for many higher education institutions worldwide.</w:t>
      </w:r>
    </w:p>
    <w:p w:rsidR="00214037" w:rsidRDefault="00E82DAB">
      <w:pPr>
        <w:pStyle w:val="paragraph"/>
        <w:spacing w:line="360" w:lineRule="auto"/>
        <w:textAlignment w:val="baseline"/>
      </w:pPr>
      <w:r>
        <w:rPr>
          <w:rFonts w:ascii="Times New Roman" w:hAnsi="Times New Roman"/>
        </w:rPr>
        <w:t xml:space="preserve">Mobile devices such as smartphones and tablets are quite ubiquitous, and the vast majority of the UK population already own at least one device </w:t>
      </w:r>
      <w:r>
        <w:fldChar w:fldCharType="begin"/>
      </w:r>
      <w:r>
        <w:rPr>
          <w:rFonts w:ascii="Times New Roman" w:hAnsi="Times New Roman"/>
        </w:rPr>
        <w:instrText>ADDIN CSL_CITATION {"citationItems":[{"id":"ITEM-1","itemData":{"DOI":"10.1016/b978-1-59-749733-6.00003-6","ISBN":"9781597497336","abstract":"Abstract Discusses the evolution of computing interfaces and the advancement and adoption of new types of computing interfaces as well as the numerous uses for Augmented Reality in sports, gaming, entertainment, education, maintenance, medicine, and business Keywords Command-line interface, Graphical user interface, The paper paradigm, The Internet of things, Mobile browsing, Electronic paper, Touch computing, Kinect, Holograms, Virtual worlds, Mobile social networking, Augmented ID, Facial recognition, The outernet, Augmented Reality windshields","author":[{"dropping-particle":"","family":"Kipper","given":"Gregory","non-dropping-particle":"","parse-names":false,"suffix":""}],"container-title":"Augmented Reality","id":"ITEM-1","issued":{"date-parts":[["2013"]]},"number-of-pages":"51-95","title":"The Value of Augmented Reality","type":"book"},"uris":["http://www.mendeley.com/documents/?uuid=21ebb9d2-b5ad-4827-8d51-700a83533ea3"]}],"mendeley":{"formattedCitation":"(Kipper, 2013)","plainTextFormattedCitation":"(Kipper, 2013)","previouslyFormattedCitation":"(Kipper, 2013)"},"properties":{"noteIndex":0},"schema":"https://github.com/citation-style-language/schema/raw/master/csl-citation.json"}</w:instrText>
      </w:r>
      <w:r>
        <w:rPr>
          <w:rFonts w:ascii="Times New Roman" w:hAnsi="Times New Roman"/>
        </w:rPr>
        <w:fldChar w:fldCharType="separate"/>
      </w:r>
      <w:r>
        <w:rPr>
          <w:rFonts w:ascii="Times New Roman" w:hAnsi="Times New Roman"/>
        </w:rPr>
        <w:t>(Kipper, 2013)</w:t>
      </w:r>
      <w:r>
        <w:rPr>
          <w:rFonts w:ascii="Times New Roman" w:hAnsi="Times New Roman"/>
        </w:rPr>
        <w:fldChar w:fldCharType="end"/>
      </w:r>
      <w:r>
        <w:rPr>
          <w:rFonts w:ascii="Times New Roman" w:hAnsi="Times New Roman"/>
        </w:rPr>
        <w:t xml:space="preserve">. Embracing this technology and using it to facilitate learning process seems like an obvious step forward. </w:t>
      </w:r>
      <w:r>
        <w:rPr>
          <w:rStyle w:val="normaltextrun"/>
          <w:rFonts w:ascii="Times New Roman" w:eastAsia="Franklin Gothic Book" w:hAnsi="Times New Roman"/>
          <w:lang w:bidi="ar-SA"/>
        </w:rPr>
        <w:t xml:space="preserve">Augmented Reality (AR) can be used to develop a new, more engaging way to learn and teach anatomy using mobile devices </w:t>
      </w:r>
      <w:r>
        <w:fldChar w:fldCharType="begin"/>
      </w:r>
      <w:r>
        <w:rPr>
          <w:rStyle w:val="normaltextrun"/>
          <w:rFonts w:ascii="Times New Roman" w:eastAsia="Franklin Gothic Book" w:hAnsi="Times New Roman"/>
          <w:lang w:bidi="ar-SA"/>
        </w:rPr>
        <w:instrText>ADDIN CSL_CITATION {"citationItems":[{"id":"ITEM-1","itemData":{"DOI":"10.1111/medu.13843","ISSN":"13652923","PMID":"30859593","author":[{"dropping-particle":"","family":"Weeks","given":"Joanna K.","non-dropping-particle":"","parse-names":false,"suffix":""},{"dropping-particle":"","family":"Amiel","given":"Jonathan M.","non-dropping-particle":"","parse-names":false,"suffix":""}],"container-title":"Medical Education","id":"ITEM-1","issue":"5","issued":{"date-parts":[["2019"]]},"page":"516-517","title":"Enhancing neuroanatomy education with augmented reality","type":"article-journal","volume":"53"},"uris":["http://www.mendeley.com/documents/?uuid=5c6a847d-a1cb-4a78-b2a9-5cef6fcd2b57"]}],"mendeley":{"formattedCitation":"(Weeks and Amiel, 2019)","plainTextFormattedCitation":"(Weeks and Amiel, 2019)"},"properties":{"noteIndex":0},"schema":"https://github.com/citation-style-language/schema/raw/master/csl-citation.json"}</w:instrText>
      </w:r>
      <w:r>
        <w:rPr>
          <w:rStyle w:val="normaltextrun"/>
          <w:rFonts w:ascii="Times New Roman" w:eastAsia="Franklin Gothic Book" w:hAnsi="Times New Roman"/>
          <w:lang w:bidi="ar-SA"/>
        </w:rPr>
        <w:fldChar w:fldCharType="separate"/>
      </w:r>
      <w:r>
        <w:rPr>
          <w:rStyle w:val="normaltextrun"/>
          <w:rFonts w:ascii="Times New Roman" w:eastAsia="Franklin Gothic Book" w:hAnsi="Times New Roman"/>
          <w:lang w:bidi="ar-SA"/>
        </w:rPr>
        <w:t>(Weeks and Amiel, 2019)</w:t>
      </w:r>
      <w:r>
        <w:rPr>
          <w:rStyle w:val="normaltextrun"/>
          <w:rFonts w:ascii="Times New Roman" w:eastAsia="Franklin Gothic Book" w:hAnsi="Times New Roman"/>
          <w:lang w:bidi="ar-SA"/>
        </w:rPr>
        <w:fldChar w:fldCharType="end"/>
      </w:r>
      <w:r>
        <w:rPr>
          <w:rStyle w:val="normaltextrun"/>
          <w:rFonts w:ascii="Times New Roman" w:eastAsia="Franklin Gothic Book" w:hAnsi="Times New Roman"/>
          <w:lang w:bidi="ar-SA"/>
        </w:rPr>
        <w:t xml:space="preserve">. Moreover, it gives users an opportunity to employ a more active learning style by actively engaging with the 3D digital models overlaid onto the real world instead of passively consuming content by reading a textbook or by watching educational videos </w:t>
      </w:r>
      <w:r>
        <w:fldChar w:fldCharType="begin"/>
      </w:r>
      <w:r>
        <w:rPr>
          <w:rStyle w:val="normaltextrun"/>
          <w:rFonts w:ascii="Times New Roman" w:eastAsia="Franklin Gothic Book" w:hAnsi="Times New Roman"/>
          <w:lang w:bidi="ar-SA"/>
        </w:rPr>
        <w:instrText>ADDIN CSL_CITATION {"citationItems":[{"id":"ITEM-1","itemData":{"DOI":"10.1016/j.aanat.2017.09.011","ISSN":"16180402","PMID":"29017852","abstract":"When preparing young medical students for clinical activity, it is indispensable to acquaint them with anatomical section images which enable them to use the clinical application of imaging methods. A new Augmented Reality Magic Mirror (AR MM) system, which provides the advantage of a novel, interactive learning tool in addition to a regular dissection course, was therefore tested and evaluated by 880 first-year medical students as part of the macroscopic anatomy course in 2015/16 at Ludwig-Maximilians-Universität (LMU) in Munich. The system consists of an RGB-D sensor as a real-time tracking device, which enables the system to link a deposited section image to the projection of the user's body, as well as a large display mimicking a real-world physical mirror. Using gesture input, the users have the ability to interactively explore radiological images in different anatomical intersection planes. We designed a tutorial during which students worked with the system in groups of about 12 and evaluated the results. Subsequently, each participant was asked to assess the system's value by filling out a Likert-scale questionnaire. The respondents approved all statements which stressed the potential of the system to serve as an additional learning resource for anatomical education. In this case, emphasis was put on active learning, 3-dimensional understanding, and a better comprehension of the course of structures. We are convinced that such an AR MM system can be beneficially installed into anatomical education in order to prepare medical students more effectively for the clinical standards and for more interactive, student-centered learning.","author":[{"dropping-particle":"","family":"Kugelmann","given":"Daniela","non-dropping-particle":"","parse-names":false,"suffix":""},{"dropping-particle":"","family":"Stratmann","given":"Leonard","non-dropping-particle":"","parse-names":false,"suffix":""},{"dropping-particle":"","family":"Nühlen","given":"Nils","non-dropping-particle":"","parse-names":false,"suffix":""},{"dropping-particle":"","family":"Bork","given":"Felix","non-dropping-particle":"","parse-names":false,"suffix":""},{"dropping-particle":"","family":"Hoffmann","given":"Saskia","non-dropping-particle":"","parse-names":false,"suffix":""},{"dropping-particle":"","family":"Samarbarksh","given":"Golbarg","non-dropping-particle":"","parse-names":false,"suffix":""},{"dropping-particle":"","family":"Pferschy","given":"Anna","non-dropping-particle":"","parse-names":false,"suffix":""},{"dropping-particle":"","family":"Heide","given":"Anna Maria","non-dropping-particle":"von der","parse-names":false,"suffix":""},{"dropping-particle":"","family":"Eimannsberger","given":"Andreas","non-dropping-particle":"","parse-names":false,"suffix":""},{"dropping-particle":"","family":"Fallavollita","given":"Pascal","non-dropping-particle":"","parse-names":false,"suffix":""},{"dropping-particle":"","family":"Navab","given":"Nassir","non-dropping-particle":"","parse-names":false,"suffix":""},{"dropping-particle":"","family":"Waschke","given":"Jens","non-dropping-particle":"","parse-names":false,"suffix":""}],"container-title":"Annals of Anatomy","id":"ITEM-1","issued":{"date-parts":[["2018","1","1"]]},"page":"71-77","publisher":"Elsevier GmbH","title":"An Augmented Reality magic mirror as additive teaching device for gross anatomy","type":"article-journal","volume":"215"},"uris":["http://www.mendeley.com/documents/?uuid=3e289b21-bdcb-36e6-9c67-942053acd432"]}],"mendeley":{"formattedCitation":"(Kugelmann &lt;i&gt;et al.&lt;/i&gt;, 2018)","plainTextFormattedCitation":"(Kugelmann et al., 2018)","previouslyFormattedCitation":"(Kugelmann &lt;i&gt;et al.&lt;/i&gt;, 2018)"},"properties":{"noteIndex":0},"schema":"https://github.com/citation-style-language/schema/raw/master/csl-citation.json"}</w:instrText>
      </w:r>
      <w:r>
        <w:rPr>
          <w:rStyle w:val="normaltextrun"/>
          <w:rFonts w:ascii="Times New Roman" w:eastAsia="Franklin Gothic Book" w:hAnsi="Times New Roman"/>
          <w:lang w:bidi="ar-SA"/>
        </w:rPr>
        <w:fldChar w:fldCharType="separate"/>
      </w:r>
      <w:r>
        <w:rPr>
          <w:rStyle w:val="normaltextrun"/>
          <w:rFonts w:ascii="Times New Roman" w:eastAsia="Franklin Gothic Book" w:hAnsi="Times New Roman"/>
          <w:lang w:bidi="ar-SA"/>
        </w:rPr>
        <w:t xml:space="preserve">(Kugelmann </w:t>
      </w:r>
      <w:r>
        <w:rPr>
          <w:rStyle w:val="normaltextrun"/>
          <w:rFonts w:ascii="Times New Roman" w:eastAsia="Franklin Gothic Book" w:hAnsi="Times New Roman"/>
          <w:i/>
          <w:iCs/>
          <w:lang w:bidi="ar-SA"/>
        </w:rPr>
        <w:t>et al.</w:t>
      </w:r>
      <w:r>
        <w:rPr>
          <w:rStyle w:val="normaltextrun"/>
          <w:rFonts w:ascii="Times New Roman" w:eastAsia="Franklin Gothic Book" w:hAnsi="Times New Roman"/>
          <w:lang w:bidi="ar-SA"/>
        </w:rPr>
        <w:t>, 2018)</w:t>
      </w:r>
      <w:r>
        <w:rPr>
          <w:rStyle w:val="normaltextrun"/>
          <w:rFonts w:ascii="Times New Roman" w:eastAsia="Franklin Gothic Book" w:hAnsi="Times New Roman"/>
          <w:lang w:bidi="ar-SA"/>
        </w:rPr>
        <w:fldChar w:fldCharType="end"/>
      </w:r>
      <w:r>
        <w:rPr>
          <w:rStyle w:val="normaltextrun"/>
          <w:rFonts w:ascii="Times New Roman" w:eastAsia="Franklin Gothic Book" w:hAnsi="Times New Roman"/>
          <w:lang w:bidi="ar-SA"/>
        </w:rPr>
        <w:t>.</w:t>
      </w:r>
      <w:r>
        <w:rPr>
          <w:rStyle w:val="eop"/>
          <w:rFonts w:ascii="Times New Roman" w:hAnsi="Times New Roman"/>
          <w:lang w:bidi="ar-SA"/>
        </w:rPr>
        <w:t> </w:t>
      </w:r>
    </w:p>
    <w:p w:rsidR="00214037" w:rsidRDefault="00E82DAB">
      <w:pPr>
        <w:spacing w:line="360" w:lineRule="auto"/>
      </w:pPr>
      <w:r>
        <w:rPr>
          <w:rFonts w:ascii="Times New Roman" w:hAnsi="Times New Roman" w:cs="Times New Roman"/>
        </w:rPr>
        <w:t xml:space="preserve">New technologies such as AR apps featuring interactive 3D models have the potential to make learning process more enjoyable and appealing for students and could potentially reduce the time </w:t>
      </w:r>
      <w:r>
        <w:rPr>
          <w:rStyle w:val="normaltextrun"/>
          <w:rFonts w:ascii="Times New Roman" w:hAnsi="Times New Roman"/>
          <w:lang w:eastAsia="en-US" w:bidi="ar-SA"/>
        </w:rPr>
        <w:t xml:space="preserve">required to gain and to consolidate knowledge </w:t>
      </w:r>
      <w:r>
        <w:fldChar w:fldCharType="begin"/>
      </w:r>
      <w:r>
        <w:rPr>
          <w:rStyle w:val="normaltextrun"/>
          <w:rFonts w:ascii="Times New Roman" w:hAnsi="Times New Roman"/>
          <w:lang w:eastAsia="en-US" w:bidi="ar-SA"/>
        </w:rPr>
        <w:instrText>ADDIN CSL_CITATION {"citationItems":[{"id":"ITEM-1","itemData":{"DOI":"10.1111/medu.13843","ISSN":"13652923","PMID":"30859593","author":[{"dropping-particle":"","family":"Weeks","given":"Joanna K.","non-dropping-particle":"","parse-names":false,"suffix":""},{"dropping-particle":"","family":"Amiel","given":"Jonathan M.","non-dropping-particle":"","parse-names":false,"suffix":""}],"container-title":"Medical Education","id":"ITEM-1","issue":"5","issued":{"date-parts":[["2019"]]},"page":"516-517","title":"Enhancing neuroanatomy education with augmented reality","type":"article-journal","volume":"53"},"uris":["http://www.mendeley.com/documents/?uuid=5c6a847d-a1cb-4a78-b2a9-5cef6fcd2b57"]}],"mendeley":{"formattedCitation":"(Weeks and Amiel, 2019)","plainTextFormattedCitation":"(Weeks and Amiel, 2019)","previouslyFormattedCitation":"(Weeks and Amiel, 2019)"},"properties":{"noteIndex":0},"schema":"https://github.com/citation-style-language/schema/raw/master/csl-citation.json"}</w:instrText>
      </w:r>
      <w:r>
        <w:rPr>
          <w:rStyle w:val="normaltextrun"/>
          <w:rFonts w:ascii="Times New Roman" w:hAnsi="Times New Roman"/>
          <w:lang w:eastAsia="en-US" w:bidi="ar-SA"/>
        </w:rPr>
        <w:fldChar w:fldCharType="separate"/>
      </w:r>
      <w:r>
        <w:rPr>
          <w:rStyle w:val="normaltextrun"/>
          <w:rFonts w:ascii="Times New Roman" w:hAnsi="Times New Roman"/>
          <w:lang w:eastAsia="en-GB" w:bidi="ar-SA"/>
        </w:rPr>
        <w:t>(Weeks and Amiel, 2019)</w:t>
      </w:r>
      <w:r>
        <w:rPr>
          <w:rStyle w:val="normaltextrun"/>
          <w:rFonts w:ascii="Times New Roman" w:hAnsi="Times New Roman"/>
          <w:lang w:eastAsia="en-US" w:bidi="ar-SA"/>
        </w:rPr>
        <w:fldChar w:fldCharType="end"/>
      </w:r>
      <w:r>
        <w:rPr>
          <w:rFonts w:ascii="Times New Roman" w:hAnsi="Times New Roman" w:cs="Times New Roman"/>
        </w:rPr>
        <w:t xml:space="preserve">. This is especially relevant for medical students and trainees, as medical knowledge is rapidly expanding </w:t>
      </w:r>
      <w:r>
        <w:fldChar w:fldCharType="begin"/>
      </w:r>
      <w:r>
        <w:rPr>
          <w:rFonts w:ascii="Times New Roman" w:hAnsi="Times New Roman" w:cs="Times New Roman"/>
        </w:rPr>
        <w:instrText>ADDIN CSL_CITATION {"citationItems":[{"id":"ITEM-1","itemData":{"DOI":"10.1007/s10055-018-0359-y","ISBN":"0123456789","ISSN":"14349957","abstract":"The aim of using virtual reality (VR) as a medical training tool is to offer additional means to teach students and to improve the quality of medical skills. A novel system was developed to fulfil the requirements of modern medical education and overcome the challenges faced by both students and lecturers in the process of knowledge transfer. A heart three-dimensional model presented in a virtual reality (VR) environment has been implemented in order to facilitate a new educational modality. This paper reports the outcome of a comparative study between traditional medical teaching modalities and virtual reality technology. This study was conducted in the Faculty of Medicine in the University of Jordan. The participants were asked to perform system trials and experiment with the system by navigating through the system interfaces, as well as being exposed to the traditional physical model of the human heart that is currently used in the faculty during practical anatomy sessions. Afterwards, they were asked to provide feedback via a comparative questionnaire. The participants’ replies to the questions regarding the Physical Heart Model and VR heart anatomy system were assessed for reliability using Cronbach’s alpha. The first group’s (Physical Heart Model questions) α value was 0.689. The second group’s (VR heart anatomy system questions) α value was 0.791. Comparing students’ experience results between the traditional method (Physical Heart Model) and the VR heart anatomy system, the mean scores showed a distinct increase in the values. This indicates that the developed system enhanced their experience in anatomy learning and the provided tools improved their understanding of heart anatomy. Results demonstrated the usefulness of the system by showing a higher satisfaction rate for the provided tools regarding structure and visualisation.","author":[{"dropping-particle":"","family":"Alfalah","given":"Salsabeel F.M.","non-dropping-particle":"","parse-names":false,"suffix":""},{"dropping-particle":"","family":"Falah","given":"Jannat F.M.","non-dropping-particle":"","parse-names":false,"suffix":""},{"dropping-particle":"","family":"Alfalah","given":"Tasneem","non-dropping-particle":"","parse-names":false,"suffix":""},{"dropping-particle":"","family":"Elfalah","given":"Mutasem","non-dropping-particle":"","parse-names":false,"suffix":""},{"dropping-particle":"","family":"Muhaidat","given":"Nadia","non-dropping-particle":"","parse-names":false,"suffix":""},{"dropping-particle":"","family":"Falah","given":"Orwa","non-dropping-particle":"","parse-names":false,"suffix":""}],"container-title":"Virtual Reality","id":"ITEM-1","issue":"3","issued":{"date-parts":[["2019"]]},"page":"229-234","publisher":"Springer London","title":"A comparative study between a virtual reality heart anatomy system and traditional medical teaching modalities","type":"article-journal","volume":"23"},"uris":["http://www.mendeley.com/documents/?uuid=d74f0a3e-a89a-4069-b65d-391fd3e43bad"]}],"mendeley":{"formattedCitation":"(Alfalah &lt;i&gt;et al.&lt;/i&gt;, 2019)","plainTextFormattedCitation":"(Alfalah et al., 2019)","previouslyFormattedCitation":"(Alfalah &lt;i&gt;et al.&lt;/i&gt;,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(Alfalah </w:t>
      </w:r>
      <w:r>
        <w:rPr>
          <w:rFonts w:ascii="Times New Roman" w:hAnsi="Times New Roman" w:cs="Times New Roman"/>
          <w:i/>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eastAsia="Arial" w:hAnsi="Times New Roman" w:cs="Times New Roman"/>
        </w:rPr>
        <w:t>Alternative ways of learning anatomy are thus needed.</w:t>
      </w:r>
    </w:p>
    <w:p w:rsidR="00214037" w:rsidRDefault="00E82DAB">
      <w:pPr>
        <w:spacing w:line="360" w:lineRule="auto"/>
      </w:pPr>
      <w:r>
        <w:rPr>
          <w:rStyle w:val="normaltextrun"/>
          <w:rFonts w:ascii="Times New Roman" w:eastAsia="Arial" w:hAnsi="Times New Roman"/>
          <w:lang w:eastAsia="en-GB" w:bidi="ar-SA"/>
        </w:rPr>
        <w:t>T</w:t>
      </w:r>
      <w:r>
        <w:rPr>
          <w:rStyle w:val="normaltextrun"/>
          <w:rFonts w:ascii="Times New Roman" w:eastAsia="Franklin Gothic Book" w:hAnsi="Times New Roman"/>
          <w:lang w:eastAsia="en-GB" w:bidi="ar-SA"/>
        </w:rPr>
        <w:t xml:space="preserve">he aim of this research was to develop an interactive application for mobile devices that can be used to </w:t>
      </w:r>
      <w:r>
        <w:rPr>
          <w:rStyle w:val="normaltextrun"/>
          <w:rFonts w:ascii="Times New Roman" w:eastAsia="Franklin Gothic Book" w:hAnsi="Times New Roman"/>
          <w:lang w:eastAsia="en-US" w:bidi="ar-SA"/>
        </w:rPr>
        <w:t>acquire</w:t>
      </w:r>
      <w:r>
        <w:rPr>
          <w:rStyle w:val="normaltextrun"/>
          <w:rFonts w:ascii="Times New Roman" w:eastAsia="Franklin Gothic Book" w:hAnsi="Times New Roman"/>
          <w:lang w:eastAsia="en-GB" w:bidi="ar-SA"/>
        </w:rPr>
        <w:t xml:space="preserve"> and consolidate knowledge of the complex physiological and spatial relationships amongst the major structures of the brain. This was achieved through the completion of the following objectives:</w:t>
      </w:r>
    </w:p>
    <w:p w:rsidR="00214037" w:rsidRDefault="00E82DAB">
      <w:pPr>
        <w:pStyle w:val="ListParagraph"/>
        <w:widowControl/>
        <w:numPr>
          <w:ilvl w:val="0"/>
          <w:numId w:val="2"/>
        </w:numPr>
        <w:tabs>
          <w:tab w:val="left" w:pos="720"/>
        </w:tabs>
        <w:spacing w:before="100" w:after="100" w:line="360" w:lineRule="auto"/>
        <w:contextualSpacing/>
        <w:textAlignment w:val="baseline"/>
        <w:rPr>
          <w:rFonts w:ascii="Times New Roman" w:hAnsi="Times New Roman"/>
        </w:rPr>
      </w:pPr>
      <w:r>
        <w:rPr>
          <w:rFonts w:ascii="Times New Roman" w:hAnsi="Times New Roman" w:cs="Times New Roman"/>
          <w:lang w:eastAsia="en-GB"/>
        </w:rPr>
        <w:t>Building a body of knowledge about digitally augmented neuroanatomy education, its effectiveness in contrast to the traditional teaching methods was built.</w:t>
      </w:r>
    </w:p>
    <w:p w:rsidR="00214037" w:rsidRDefault="00E82DAB">
      <w:pPr>
        <w:pStyle w:val="ListParagraph"/>
        <w:widowControl/>
        <w:numPr>
          <w:ilvl w:val="0"/>
          <w:numId w:val="2"/>
        </w:numPr>
        <w:tabs>
          <w:tab w:val="left" w:pos="720"/>
        </w:tabs>
        <w:spacing w:before="100" w:after="100" w:line="360" w:lineRule="auto"/>
        <w:contextualSpacing/>
        <w:textAlignment w:val="baseline"/>
        <w:rPr>
          <w:rFonts w:ascii="Times New Roman" w:hAnsi="Times New Roman"/>
        </w:rPr>
      </w:pPr>
      <w:r>
        <w:rPr>
          <w:rFonts w:ascii="Times New Roman" w:hAnsi="Times New Roman" w:cs="Times New Roman"/>
          <w:lang w:eastAsia="en-GB"/>
        </w:rPr>
        <w:t xml:space="preserve">Building upon an </w:t>
      </w:r>
      <w:proofErr w:type="spellStart"/>
      <w:r>
        <w:rPr>
          <w:rFonts w:ascii="Times New Roman" w:hAnsi="Times New Roman" w:cs="Times New Roman"/>
          <w:lang w:eastAsia="en-GB"/>
        </w:rPr>
        <w:t>anonymised</w:t>
      </w:r>
      <w:proofErr w:type="spellEnd"/>
      <w:r>
        <w:rPr>
          <w:rFonts w:ascii="Times New Roman" w:hAnsi="Times New Roman" w:cs="Times New Roman"/>
          <w:lang w:eastAsia="en-GB"/>
        </w:rPr>
        <w:t xml:space="preserve"> medical MRI dataset to create an anatomically accurate 3D model of the brain.</w:t>
      </w:r>
    </w:p>
    <w:p w:rsidR="00214037" w:rsidRDefault="00E82DAB">
      <w:pPr>
        <w:pStyle w:val="ListParagraph"/>
        <w:widowControl/>
        <w:numPr>
          <w:ilvl w:val="0"/>
          <w:numId w:val="2"/>
        </w:numPr>
        <w:tabs>
          <w:tab w:val="left" w:pos="720"/>
        </w:tabs>
        <w:spacing w:before="100" w:after="100" w:line="360" w:lineRule="auto"/>
        <w:contextualSpacing/>
        <w:textAlignment w:val="baseline"/>
        <w:rPr>
          <w:rFonts w:ascii="Times New Roman" w:hAnsi="Times New Roman"/>
        </w:rPr>
      </w:pPr>
      <w:r>
        <w:rPr>
          <w:rFonts w:ascii="Times New Roman" w:hAnsi="Times New Roman" w:cs="Times New Roman"/>
          <w:lang w:eastAsia="en-GB"/>
        </w:rPr>
        <w:t xml:space="preserve">Developing an educational mobile app to allow the user to learn and review the brain anatomy, consolidating their knowledge through self-paced testing in a number of ways: </w:t>
      </w:r>
    </w:p>
    <w:p w:rsidR="00214037" w:rsidRDefault="00E82DAB">
      <w:pPr>
        <w:spacing w:before="100" w:after="100" w:line="360" w:lineRule="auto"/>
        <w:ind w:left="1080"/>
        <w:textAlignment w:val="baseline"/>
        <w:rPr>
          <w:rFonts w:ascii="Times New Roman" w:hAnsi="Times New Roman"/>
        </w:rPr>
      </w:pPr>
      <w:r>
        <w:rPr>
          <w:rFonts w:ascii="Times New Roman" w:hAnsi="Times New Roman" w:cs="Times New Roman"/>
          <w:lang w:eastAsia="en-GB"/>
        </w:rPr>
        <w:t>a) by viewing augmented anatomical models</w:t>
      </w:r>
    </w:p>
    <w:p w:rsidR="00214037" w:rsidRDefault="00E82DAB">
      <w:pPr>
        <w:spacing w:before="100" w:after="100" w:line="360" w:lineRule="auto"/>
        <w:ind w:left="1080"/>
        <w:textAlignment w:val="baseline"/>
        <w:rPr>
          <w:rFonts w:ascii="Times New Roman" w:hAnsi="Times New Roman"/>
        </w:rPr>
      </w:pPr>
      <w:r>
        <w:rPr>
          <w:rFonts w:ascii="Times New Roman" w:hAnsi="Times New Roman" w:cs="Times New Roman"/>
          <w:lang w:eastAsia="en-GB"/>
        </w:rPr>
        <w:t>b) by interacting 3D models of the brain</w:t>
      </w:r>
    </w:p>
    <w:p w:rsidR="00214037" w:rsidRDefault="00E82DAB">
      <w:pPr>
        <w:spacing w:before="100" w:after="100" w:line="360" w:lineRule="auto"/>
        <w:ind w:left="1080"/>
        <w:textAlignment w:val="baseline"/>
        <w:rPr>
          <w:rFonts w:ascii="Times New Roman" w:hAnsi="Times New Roman"/>
        </w:rPr>
      </w:pPr>
      <w:r>
        <w:rPr>
          <w:rFonts w:ascii="Times New Roman" w:hAnsi="Times New Roman" w:cs="Times New Roman"/>
          <w:lang w:eastAsia="en-GB"/>
        </w:rPr>
        <w:t>c) by viewing the neuroanatomical structures on the labelled MRI scans and 2D illustrations</w:t>
      </w:r>
    </w:p>
    <w:p w:rsidR="00214037" w:rsidRDefault="00E82DAB">
      <w:pPr>
        <w:pStyle w:val="ListParagraph"/>
        <w:widowControl/>
        <w:numPr>
          <w:ilvl w:val="0"/>
          <w:numId w:val="3"/>
        </w:numPr>
        <w:tabs>
          <w:tab w:val="left" w:pos="720"/>
        </w:tabs>
        <w:spacing w:before="100" w:after="100" w:line="360" w:lineRule="auto"/>
        <w:contextualSpacing/>
        <w:textAlignment w:val="baseline"/>
        <w:rPr>
          <w:rFonts w:ascii="Times New Roman" w:hAnsi="Times New Roman"/>
        </w:rPr>
      </w:pPr>
      <w:r>
        <w:rPr>
          <w:rFonts w:ascii="Times New Roman" w:hAnsi="Times New Roman" w:cs="Times New Roman"/>
          <w:lang w:eastAsia="en-GB"/>
        </w:rPr>
        <w:t>Conducting user-testing looking at knowledge development and usability</w:t>
      </w:r>
    </w:p>
    <w:p w:rsidR="00214037" w:rsidRDefault="00E82DAB">
      <w:pPr>
        <w:pStyle w:val="ListParagraph"/>
        <w:widowControl/>
        <w:numPr>
          <w:ilvl w:val="0"/>
          <w:numId w:val="3"/>
        </w:numPr>
        <w:tabs>
          <w:tab w:val="left" w:pos="720"/>
        </w:tabs>
        <w:spacing w:before="100" w:after="100" w:line="360" w:lineRule="auto"/>
        <w:contextualSpacing/>
        <w:textAlignment w:val="baseline"/>
        <w:rPr>
          <w:rFonts w:ascii="Times New Roman" w:hAnsi="Times New Roman"/>
        </w:rPr>
      </w:pPr>
      <w:r>
        <w:rPr>
          <w:rFonts w:ascii="Times New Roman" w:hAnsi="Times New Roman" w:cs="Times New Roman"/>
          <w:lang w:eastAsia="en-GB"/>
        </w:rPr>
        <w:t>Critically reflecting on experimental and design outcomes</w:t>
      </w:r>
    </w:p>
    <w:p w:rsidR="00214037" w:rsidRDefault="00214037">
      <w:pPr>
        <w:spacing w:line="360" w:lineRule="auto"/>
        <w:ind w:firstLine="720"/>
        <w:rPr>
          <w:rFonts w:ascii="Times New Roman" w:eastAsia="Arial" w:hAnsi="Times New Roman" w:cs="Times New Roman"/>
        </w:rPr>
      </w:pPr>
    </w:p>
    <w:p w:rsidR="00214037" w:rsidRDefault="00E82DAB">
      <w:pPr>
        <w:pStyle w:val="Heading2"/>
        <w:spacing w:line="360" w:lineRule="auto"/>
        <w:rPr>
          <w:rFonts w:ascii="Times New Roman" w:hAnsi="Times New Roman"/>
        </w:rPr>
      </w:pPr>
      <w:r>
        <w:rPr>
          <w:rFonts w:ascii="Times New Roman" w:hAnsi="Times New Roman"/>
          <w:sz w:val="24"/>
          <w:szCs w:val="24"/>
        </w:rPr>
        <w:lastRenderedPageBreak/>
        <w:t>1.2 Theoretical Background</w:t>
      </w:r>
    </w:p>
    <w:p w:rsidR="00214037" w:rsidRDefault="00214037">
      <w:pPr>
        <w:spacing w:line="360" w:lineRule="auto"/>
        <w:rPr>
          <w:rFonts w:ascii="Times New Roman" w:hAnsi="Times New Roman" w:cs="Times New Roman"/>
        </w:rPr>
      </w:pPr>
    </w:p>
    <w:p w:rsidR="00214037" w:rsidRDefault="00E82DAB">
      <w:pPr>
        <w:spacing w:line="360" w:lineRule="auto"/>
        <w:rPr>
          <w:rFonts w:ascii="Times New Roman" w:hAnsi="Times New Roman"/>
        </w:rPr>
      </w:pPr>
      <w:r>
        <w:rPr>
          <w:rFonts w:ascii="Times New Roman" w:hAnsi="Times New Roman" w:cs="Times New Roman"/>
        </w:rPr>
        <w:t>3D and AR-based applications can valuable learning aids, helping students visualise complex 3-dimensional neuroanatomical structures and develop their spatial skills which are crucial for successfully mastering neuroanatomy.</w:t>
      </w:r>
    </w:p>
    <w:p w:rsidR="00214037" w:rsidRDefault="00214037">
      <w:pPr>
        <w:spacing w:line="360" w:lineRule="auto"/>
        <w:rPr>
          <w:rFonts w:ascii="Times New Roman" w:hAnsi="Times New Roman" w:cs="Times New Roman"/>
        </w:rPr>
      </w:pPr>
    </w:p>
    <w:p w:rsidR="00214037" w:rsidRDefault="00E82DAB">
      <w:pPr>
        <w:pStyle w:val="Heading3"/>
        <w:rPr>
          <w:rFonts w:ascii="Times New Roman" w:hAnsi="Times New Roman"/>
        </w:rPr>
      </w:pPr>
      <w:r>
        <w:rPr>
          <w:rFonts w:ascii="Times New Roman" w:hAnsi="Times New Roman"/>
          <w:sz w:val="24"/>
          <w:szCs w:val="24"/>
        </w:rPr>
        <w:t xml:space="preserve">1.2.1 </w:t>
      </w:r>
      <w:bookmarkStart w:id="4" w:name="_Toc79335659"/>
      <w:r>
        <w:rPr>
          <w:rFonts w:ascii="Times New Roman" w:hAnsi="Times New Roman"/>
          <w:sz w:val="24"/>
          <w:szCs w:val="24"/>
        </w:rPr>
        <w:t>Changing Curricula and Emerging Challenges</w:t>
      </w:r>
    </w:p>
    <w:p w:rsidR="00214037" w:rsidRDefault="00214037">
      <w:pPr>
        <w:spacing w:line="360" w:lineRule="auto"/>
        <w:rPr>
          <w:rFonts w:ascii="Times New Roman" w:hAnsi="Times New Roman" w:cs="Times New Roman"/>
        </w:rPr>
      </w:pPr>
    </w:p>
    <w:p w:rsidR="00214037" w:rsidRDefault="00E82DAB">
      <w:pPr>
        <w:spacing w:line="360" w:lineRule="auto"/>
        <w:rPr>
          <w:rFonts w:ascii="Times New Roman" w:hAnsi="Times New Roman"/>
        </w:rPr>
      </w:pPr>
      <w:r>
        <w:rPr>
          <w:rFonts w:ascii="Times New Roman" w:hAnsi="Times New Roman" w:cs="Times New Roman"/>
        </w:rPr>
        <w:t xml:space="preserve">Upcoming advances in biological sciences and medicine result in increasing complexity and raising volume of content of medical and life science education, however the time available for students remains extremely limited </w:t>
      </w:r>
      <w:r>
        <w:fldChar w:fldCharType="begin"/>
      </w:r>
      <w:r>
        <w:rPr>
          <w:rFonts w:ascii="Times New Roman" w:hAnsi="Times New Roman" w:cs="Times New Roman"/>
        </w:rPr>
        <w:instrText>ADDIN CSL_CITATION {"citationItems":[{"id":"ITEM-1","itemData":{"DOI":"10.1080/0142159X.2020.1762032","abstract":"Objectives: The extent of medical knowledge increases yearly, but the time available for students to learn is limited, leading to administrative pressures to revise and reconfigure medical school curricula. The goal of the present study is to determine whether the mixed reality platform HoloAnatomy represents an effective and time-efficient modality to learn anatomy when compared to traditional cadaveric dissection. Methods: This was a prospective, longitudinal study of medical students completing a musculo-skeletal anatomy course at Case Western Reserve University School of Medicine. Participants were divided into two groups based on learning platform (HoloAnatomy versus traditional cadaveric dis-section) and content area (upper limb versus lower limb anatomy). Time spent in lab and end of course practical exam scores were compared between groups. Results: The average study time of 48 medical students who completed study requirements was 4.564 h using HoloAnatomy and 7.318 h in the cadaver lab (p ¼ 0.001). No significant difference was found between exam scores for HoloAnatomy and cadaver learners (p ¼ 0.185). Conclusions: Our results indicate that HoloAnatomy may decrease the time necessary for anatomy didactics without sacrificing student understanding of the material.","author":[{"dropping-particle":"","family":"Ruthberg","given":"Jeremy S","non-dropping-particle":"","parse-names":false,"suffix":""},{"dropping-particle":"","family":"Tingle","given":"Galen","non-dropping-particle":"","parse-names":false,"suffix":""},{"dropping-particle":"","family":"Tan","given":"Lisa","non-dropping-particle":"","parse-names":false,"suffix":""},{"dropping-particle":"","family":"Ulrey","given":"Lauren","non-dropping-particle":"","parse-names":false,"suffix":""},{"dropping-particle":"","family":"Simonson-Shick","given":"Sue","non-dropping-particle":"","parse-names":false,"suffix":""},{"dropping-particle":"","family":"Enterline","given":"Rebecca","non-dropping-particle":"","parse-names":false,"suffix":""},{"dropping-particle":"","family":"Eastman","given":"Henry","non-dropping-particle":"","parse-names":false,"suffix":""},{"dropping-particle":"","family":"Mlakar","given":"Jeffrey","non-dropping-particle":"","parse-names":false,"suffix":""},{"dropping-particle":"","family":"Gotschall","given":"Robert","non-dropping-particle":"","parse-names":false,"suffix":""},{"dropping-particle":"","family":"Henninger","given":"Erin","non-dropping-particle":"","parse-names":false,"suffix":""},{"dropping-particle":"","family":"Griswold","given":"Mark A","non-dropping-particle":"","parse-names":false,"suffix":""},{"dropping-particle":"","family":"Wish-Baratz","given":"Susanne","non-dropping-particle":"","parse-names":false,"suffix":""}],"id":"ITEM-1","issued":{"date-parts":[["2020"]]},"title":"Medical Teacher Mixed reality as a time-efficient alternative to cadaveric dissection Mixed reality as a time-efficient alternative to cadaveric dissection","type":"article-journal"},"uris":["http://www.mendeley.com/documents/?uuid=ad05e282-7de2-393c-943f-0615f13457ba"]}],"mendeley":{"formattedCitation":"(Ruthberg &lt;i&gt;et al.&lt;/i&gt;, 2020)","plainTextFormattedCitation":"(Ruthberg et al., 2020)","previouslyFormattedCitation":"(Ruthberg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(Ruthberg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Despite the rapid development of medical sciences, students are still being taught using very conservative and old-fashioned methods </w:t>
      </w:r>
      <w:r>
        <w:fldChar w:fldCharType="begin"/>
      </w:r>
      <w:r>
        <w:rPr>
          <w:rFonts w:ascii="Times New Roman" w:hAnsi="Times New Roman" w:cs="Times New Roman"/>
        </w:rPr>
        <w:instrText>ADDIN CSL_CITATION {"citationItems":[{"id":"ITEM-1","itemData":{"DOI":"10.1007/s10055-018-0359-y","ISBN":"0123456789","ISSN":"14349957","abstract":"The aim of using virtual reality (VR) as a medical training tool is to offer additional means to teach students and to improve the quality of medical skills. A novel system was developed to fulfil the requirements of modern medical education and overcome the challenges faced by both students and lecturers in the process of knowledge transfer. A heart three-dimensional model presented in a virtual reality (VR) environment has been implemented in order to facilitate a new educational modality. This paper reports the outcome of a comparative study between traditional medical teaching modalities and virtual reality technology. This study was conducted in the Faculty of Medicine in the University of Jordan. The participants were asked to perform system trials and experiment with the system by navigating through the system interfaces, as well as being exposed to the traditional physical model of the human heart that is currently used in the faculty during practical anatomy sessions. Afterwards, they were asked to provide feedback via a comparative questionnaire. The participants’ replies to the questions regarding the Physical Heart Model and VR heart anatomy system were assessed for reliability using Cronbach’s alpha. The first group’s (Physical Heart Model questions) α value was 0.689. The second group’s (VR heart anatomy system questions) α value was 0.791. Comparing students’ experience results between the traditional method (Physical Heart Model) and the VR heart anatomy system, the mean scores showed a distinct increase in the values. This indicates that the developed system enhanced their experience in anatomy learning and the provided tools improved their understanding of heart anatomy. Results demonstrated the usefulness of the system by showing a higher satisfaction rate for the provided tools regarding structure and visualisation.","author":[{"dropping-particle":"","family":"Alfalah","given":"Salsabeel F.M.","non-dropping-particle":"","parse-names":false,"suffix":""},{"dropping-particle":"","family":"Falah","given":"Jannat F.M.","non-dropping-particle":"","parse-names":false,"suffix":""},{"dropping-particle":"","family":"Alfalah","given":"Tasneem","non-dropping-particle":"","parse-names":false,"suffix":""},{"dropping-particle":"","family":"Elfalah","given":"Mutasem","non-dropping-particle":"","parse-names":false,"suffix":""},{"dropping-particle":"","family":"Muhaidat","given":"Nadia","non-dropping-particle":"","parse-names":false,"suffix":""},{"dropping-particle":"","family":"Falah","given":"Orwa","non-dropping-particle":"","parse-names":false,"suffix":""}],"container-title":"Virtual Reality","id":"ITEM-1","issue":"3","issued":{"date-parts":[["2019"]]},"page":"229-234","publisher":"Springer London","title":"A comparative study between a virtual reality heart anatomy system and traditional medical teaching modalities","type":"article-journal","volume":"23"},"uris":["http://www.mendeley.com/documents/?uuid=d74f0a3e-a89a-4069-b65d-391fd3e43bad"]}],"mendeley":{"formattedCitation":"(Alfalah &lt;i&gt;et al.&lt;/i&gt;, 2019)","plainTextFormattedCitation":"(Alfalah et al., 2019)","previouslyFormattedCitation":"(Alfalah &lt;i&gt;et al.&lt;/i&gt;,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(Alfalah </w:t>
      </w:r>
      <w:r>
        <w:rPr>
          <w:rFonts w:ascii="Times New Roman" w:hAnsi="Times New Roman" w:cs="Times New Roman"/>
          <w:i/>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 xml:space="preserve">. Accommodating constantly changing and expanding curricula using both traditional and novel methods is an enormous challenge that medical schools and universities are currently facing </w:t>
      </w:r>
      <w:r>
        <w:fldChar w:fldCharType="begin"/>
      </w:r>
      <w:r>
        <w:rPr>
          <w:rFonts w:ascii="Times New Roman" w:hAnsi="Times New Roman" w:cs="Times New Roman"/>
        </w:rPr>
        <w:instrText>ADDIN CSL_CITATION {"citationItems":[{"id":"ITEM-1","itemData":{"DOI":"10.1007/s10055-018-0359-y","ISBN":"0123456789","ISSN":"14349957","abstract":"The aim of using virtual reality (VR) as a medical training tool is to offer additional means to teach students and to improve the quality of medical skills. A novel system was developed to fulfil the requirements of modern medical education and overcome the challenges faced by both students and lecturers in the process of knowledge transfer. A heart three-dimensional model presented in a virtual reality (VR) environment has been implemented in order to facilitate a new educational modality. This paper reports the outcome of a comparative study between traditional medical teaching modalities and virtual reality technology. This study was conducted in the Faculty of Medicine in the University of Jordan. The participants were asked to perform system trials and experiment with the system by navigating through the system interfaces, as well as being exposed to the traditional physical model of the human heart that is currently used in the faculty during practical anatomy sessions. Afterwards, they were asked to provide feedback via a comparative questionnaire. The participants’ replies to the questions regarding the Physical Heart Model and VR heart anatomy system were assessed for reliability using Cronbach’s alpha. The first group’s (Physical Heart Model questions) α value was 0.689. The second group’s (VR heart anatomy system questions) α value was 0.791. Comparing students’ experience results between the traditional method (Physical Heart Model) and the VR heart anatomy system, the mean scores showed a distinct increase in the values. This indicates that the developed system enhanced their experience in anatomy learning and the provided tools improved their understanding of heart anatomy. Results demonstrated the usefulness of the system by showing a higher satisfaction rate for the provided tools regarding structure and visualisation.","author":[{"dropping-particle":"","family":"Alfalah","given":"Salsabeel F.M.","non-dropping-particle":"","parse-names":false,"suffix":""},{"dropping-particle":"","family":"Falah","given":"Jannat F.M.","non-dropping-particle":"","parse-names":false,"suffix":""},{"dropping-particle":"","family":"Alfalah","given":"Tasneem","non-dropping-particle":"","parse-names":false,"suffix":""},{"dropping-particle":"","family":"Elfalah","given":"Mutasem","non-dropping-particle":"","parse-names":false,"suffix":""},{"dropping-particle":"","family":"Muhaidat","given":"Nadia","non-dropping-particle":"","parse-names":false,"suffix":""},{"dropping-particle":"","family":"Falah","given":"Orwa","non-dropping-particle":"","parse-names":false,"suffix":""}],"container-title":"Virtual Reality","id":"ITEM-1","issue":"3","issued":{"date-parts":[["2019"]]},"page":"229-234","publisher":"Springer London","title":"A comparative study between a virtual reality heart anatomy system and traditional medical teaching modalities","type":"article-journal","volume":"23"},"uris":["http://www.mendeley.com/documents/?uuid=d74f0a3e-a89a-4069-b65d-391fd3e43bad"]}],"mendeley":{"formattedCitation":"(Alfalah &lt;i&gt;et al.&lt;/i&gt;, 2019)","plainTextFormattedCitation":"(Alfalah et al., 2019)","previouslyFormattedCitation":"(Alfalah &lt;i&gt;et al.&lt;/i&gt;,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(Alfalah </w:t>
      </w:r>
      <w:r>
        <w:rPr>
          <w:rFonts w:ascii="Times New Roman" w:hAnsi="Times New Roman" w:cs="Times New Roman"/>
          <w:i/>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hAnsi="Times New Roman" w:cs="Times New Roman"/>
        </w:rPr>
        <w:t xml:space="preserve">Currently anatomy is commonly taught in the early stages of the undergraduate programmes. Any further progress, not to mention a successful career in the medical and surgical fields is not possible without it </w:t>
      </w:r>
      <w:r>
        <w:fldChar w:fldCharType="begin"/>
      </w:r>
      <w:r>
        <w:rPr>
          <w:rFonts w:ascii="Times New Roman" w:hAnsi="Times New Roman" w:cs="Times New Roman"/>
        </w:rPr>
        <w:instrText>ADDIN CSL_CITATION {"citationItems":[{"id":"ITEM-1","itemData":{"DOI":"10.1007/s10055-018-0359-y","ISBN":"0123456789","ISSN":"14349957","abstract":"The aim of using virtual reality (VR) as a medical training tool is to offer additional means to teach students and to improve the quality of medical skills. A novel system was developed to fulfil the requirements of modern medical education and overcome the challenges faced by both students and lecturers in the process of knowledge transfer. A heart three-dimensional model presented in a virtual reality (VR) environment has been implemented in order to facilitate a new educational modality. This paper reports the outcome of a comparative study between traditional medical teaching modalities and virtual reality technology. This study was conducted in the Faculty of Medicine in the University of Jordan. The participants were asked to perform system trials and experiment with the system by navigating through the system interfaces, as well as being exposed to the traditional physical model of the human heart that is currently used in the faculty during practical anatomy sessions. Afterwards, they were asked to provide feedback via a comparative questionnaire. The participants’ replies to the questions regarding the Physical Heart Model and VR heart anatomy system were assessed for reliability using Cronbach’s alpha. The first group’s (Physical Heart Model questions) α value was 0.689. The second group’s (VR heart anatomy system questions) α value was 0.791. Comparing students’ experience results between the traditional method (Physical Heart Model) and the VR heart anatomy system, the mean scores showed a distinct increase in the values. This indicates that the developed system enhanced their experience in anatomy learning and the provided tools improved their understanding of heart anatomy. Results demonstrated the usefulness of the system by showing a higher satisfaction rate for the provided tools regarding structure and visualisation.","author":[{"dropping-particle":"","family":"Alfalah","given":"Salsabeel F.M.","non-dropping-particle":"","parse-names":false,"suffix":""},{"dropping-particle":"","family":"Falah","given":"Jannat F.M.","non-dropping-particle":"","parse-names":false,"suffix":""},{"dropping-particle":"","family":"Alfalah","given":"Tasneem","non-dropping-particle":"","parse-names":false,"suffix":""},{"dropping-particle":"","family":"Elfalah","given":"Mutasem","non-dropping-particle":"","parse-names":false,"suffix":""},{"dropping-particle":"","family":"Muhaidat","given":"Nadia","non-dropping-particle":"","parse-names":false,"suffix":""},{"dropping-particle":"","family":"Falah","given":"Orwa","non-dropping-particle":"","parse-names":false,"suffix":""}],"container-title":"Virtual Reality","id":"ITEM-1","issue":"3","issued":{"date-parts":[["2019"]]},"page":"229-234","publisher":"Springer London","title":"A comparative study between a virtual reality heart anatomy system and traditional medical teaching modalities","type":"article-journal","volume":"23"},"uris":["http://www.mendeley.com/documents/?uuid=d74f0a3e-a89a-4069-b65d-391fd3e43bad"]},{"id":"ITEM-2","itemData":{"DOI":"10.1016/j.hpe.2019.11.001","ISSN":"24523011","abstract":"Purpose Anatomy is a cornerstone of health professions education from which clinicians develop their clinical skills. Cadaveric dissection is considered the “gold standard”; however, the evolution of technology in recent years has produced virtual cadaver dissection. This case study describes the utilization of the Anatomage Virtual Dissection Table (AT) in a Human Anatomy for Nurse Anesthesia course by a student unable to perform cadaveric dissection due to potential health risks associated with pregnancy and formaldehyde exposure. Methods A case study design was used to compare exam results of a student completing all dissections on the AT with her 25-student cohort completing their dissections on cadavers. The student in the AT group also provided qualitative feedback of her experience utilizing the AT. Results The findings of this study confirm that a significant gain in knowledge occurs with both AT dissection and cadaveric dissections, without significant difference between exam scores with two dissection methods. Discussion While educators continue to debate the most effective way to teach anatomy, this case provides a literature review, advantages and disadvantages of the different dissection modalities, and offers student perceptions related to completing all dissections on the AT. The conclusion is no single method should solely be used to teach and learn anatomy, and that student learning is more about how faculty utilize a method than about the specific method itself.","author":[{"dropping-particle":"","family":"Washmuth","given":"Nicholas B.","non-dropping-particle":"","parse-names":false,"suffix":""},{"dropping-particle":"","family":"Cahoon","given":"Terri","non-dropping-particle":"","parse-names":false,"suffix":""},{"dropping-particle":"","family":"Tuggle","given":"Katrina","non-dropping-particle":"","parse-names":false,"suffix":""},{"dropping-particle":"","family":"Hunsinger","given":"Ronald N.","non-dropping-particle":"","parse-names":false,"suffix":""}],"container-title":"Health Professions Education","id":"ITEM-2","issue":"2","issued":{"date-parts":[["2020"]]},"page":"247-255","publisher":"Elsevier Masson SAS","title":"Virtual Dissection: Alternative to Cadaveric Dissection for a Pregnant Nurse Anesthesia Student","type":"article-journal","volume":"6"},"uris":["http://www.mendeley.com/documents/?uuid=91b2f69d-1695-408d-bcf5-2254e7ece76c"]}],"mendeley":{"formattedCitation":"(Alfalah &lt;i&gt;et al.&lt;/i&gt;, 2019; Washmuth &lt;i&gt;et al.&lt;/i&gt;, 2020)","plainTextFormattedCitation":"(Alfalah et al., 2019; Washmuth et al., 2020)","previouslyFormattedCitation":"(Alfalah &lt;i&gt;et al.&lt;/i&gt;, 2019; Washmuth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(Alfalah </w:t>
      </w:r>
      <w:r>
        <w:rPr>
          <w:rFonts w:ascii="Times New Roman" w:hAnsi="Times New Roman" w:cs="Times New Roman"/>
          <w:i/>
          <w:lang w:eastAsia="en-GB"/>
        </w:rPr>
        <w:t>et al.</w:t>
      </w:r>
      <w:r>
        <w:rPr>
          <w:rFonts w:ascii="Times New Roman" w:hAnsi="Times New Roman" w:cs="Times New Roman"/>
          <w:lang w:eastAsia="en-GB"/>
        </w:rPr>
        <w:t xml:space="preserve">, 2019; Washmuth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However, the latest developments in medical science are making it necessary for many universities to implement changes in their curricula, which often result in reduction of hours dedicated to teaching anatomy </w:t>
      </w:r>
      <w:r>
        <w:fldChar w:fldCharType="begin"/>
      </w:r>
      <w:r>
        <w:rPr>
          <w:rFonts w:ascii="Times New Roman" w:hAnsi="Times New Roman" w:cs="Times New Roman"/>
        </w:rPr>
        <w:instrText>ADDIN CSL_CITATION {"citationItems":[{"id":"ITEM-1","itemData":{"DOI":"10.1007/s00276-007-0180-x","ISSN":"09301038","PMID":"17318286","abstract":"Background: The introduction of a problem-based learning (PBL) curriculum at the School of Medicine of the University of Melbourne has necessitated a reduction in the number of lectures and limited the use of dissection in teaching anatomy. In the new curriculum, students learn the anatomy of different body systems using PBL tutorials, practical classes, pre-dissected specimens, computer-aided learning multimedia and a few dissection classes. The aims of this study are: (1) to assess the views of first- and second-year medical students on the importance of dissection in learning about the anatomy, (2) to assess if students' views have been affected by demographic variables such as gender, academic background and being a local or an international student, and (3) to assess which educational tools helped them most in learning the anatomy and whether dissection sessions have helped them in better understanding anatomy. Methods: First- and second-year students enrolled in the medical course participated in this study. Students were asked to fill out a 5-point Likert scale questionnaire. Data was analysed using Mann - Whitney's U test, Wilcoxon's signed-ranks or the calculation of the Chi-square value. Results: The response rates were 89% for both first- and second-year students. Compared to second-year students, first-year students perceived dissection to be important for deep understanding of anatomy (P &lt; 0.001), making learning interesting (P &lt; 0.001) and introducing them to emergency procedures (P &lt; 0.001). Further, they preferred dissection over any other approach (P &lt; 0.001). First-year students ranked dissection (44%), textbooks (23%), computer-aided learning (CAL), multimedia (10%), self-directed learning (6%) and lectures (5%) as the most valuable resources for learning anatomy, whereas second-year students found textbooks (38%), dissection (18%), pre-dissected specimens (11%), self-directed learning (9%), lectures (7%) and CAL programs (7%) as most useful. Neither of the groups showed a significant preference for pre-dissected specimens, CAL multimedia or lectures over dissection. Conclusions: Both first- and second-year students, regardless of their gender, academic background, or citizenship felt that the time devoted to dissection classes were not adequate. Students agreed that dissection deepened their understanding of anatomical structures, provided them with a three-dimensional perspective of structures and helped them recall what they learnt…","author":[{"dropping-particle":"","family":"Azer","given":"Samy A.","non-dropping-particle":"","parse-names":false,"suffix":""},{"dropping-particle":"","family":"Eizenberg","given":"Norm","non-dropping-particle":"","parse-names":false,"suffix":""}],"container-title":"Surgical and Radiologic Anatomy","id":"ITEM-1","issue":"2","issued":{"date-parts":[["2007"]]},"page":"173-180","title":"Do we need dissection in an integrated problem-based learning medical course? Perceptions of first- and second-year students","type":"article-journal","volume":"29"},"uris":["http://www.mendeley.com/documents/?uuid=72a5d798-4429-4091-bf41-f9dc9e019461"]},{"id":"ITEM-2","itemData":{"DOI":"10.1080/0142159X.2020.1762032","abstract":"Objectives: The extent of medical knowledge increases yearly, but the time available for students to learn is limited, leading to administrative pressures to revise and reconfigure medical school curricula. The goal of the present study is to determine whether the mixed reality platform HoloAnatomy represents an effective and time-efficient modality to learn anatomy when compared to traditional cadaveric dissection. Methods: This was a prospective, longitudinal study of medical students completing a musculo-skeletal anatomy course at Case Western Reserve University School of Medicine. Participants were divided into two groups based on learning platform (HoloAnatomy versus traditional cadaveric dis-section) and content area (upper limb versus lower limb anatomy). Time spent in lab and end of course practical exam scores were compared between groups. Results: The average study time of 48 medical students who completed study requirements was 4.564 h using HoloAnatomy and 7.318 h in the cadaver lab (p ¼ 0.001). No significant difference was found between exam scores for HoloAnatomy and cadaver learners (p ¼ 0.185). Conclusions: Our results indicate that HoloAnatomy may decrease the time necessary for anatomy didactics without sacrificing student understanding of the material.","author":[{"dropping-particle":"","family":"Ruthberg","given":"Jeremy S","non-dropping-particle":"","parse-names":false,"suffix":""},{"dropping-particle":"","family":"Tingle","given":"Galen","non-dropping-particle":"","parse-names":false,"suffix":""},{"dropping-particle":"","family":"Tan","given":"Lisa","non-dropping-particle":"","parse-names":false,"suffix":""},{"dropping-particle":"","family":"Ulrey","given":"Lauren","non-dropping-particle":"","parse-names":false,"suffix":""},{"dropping-particle":"","family":"Simonson-Shick","given":"Sue","non-dropping-particle":"","parse-names":false,"suffix":""},{"dropping-particle":"","family":"Enterline","given":"Rebecca","non-dropping-particle":"","parse-names":false,"suffix":""},{"dropping-particle":"","family":"Eastman","given":"Henry","non-dropping-particle":"","parse-names":false,"suffix":""},{"dropping-particle":"","family":"Mlakar","given":"Jeffrey","non-dropping-particle":"","parse-names":false,"suffix":""},{"dropping-particle":"","family":"Gotschall","given":"Robert","non-dropping-particle":"","parse-names":false,"suffix":""},{"dropping-particle":"","family":"Henninger","given":"Erin","non-dropping-particle":"","parse-names":false,"suffix":""},{"dropping-particle":"","family":"Griswold","given":"Mark A","non-dropping-particle":"","parse-names":false,"suffix":""},{"dropping-particle":"","family":"Wish-Baratz","given":"Susanne","non-dropping-particle":"","parse-names":false,"suffix":""}],"id":"ITEM-2","issued":{"date-parts":[["2020"]]},"title":"Medical Teacher Mixed reality as a time-efficient alternative to cadaveric dissection Mixed reality as a time-efficient alternative to cadaveric dissection","type":"article-journal"},"uris":["http://www.mendeley.com/documents/?uuid=ad05e282-7de2-393c-943f-0615f13457ba"]}],"mendeley":{"formattedCitation":"(Azer and Eizenberg, 2007; Ruthberg &lt;i&gt;et al.&lt;/i&gt;, 2020)","plainTextFormattedCitation":"(Azer and Eizenberg, 2007; Ruthberg et al., 2020)","previouslyFormattedCitation":"(Azer and Eizenberg, 2007; Ruthberg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(Azer and Eizenberg, 2007; Ruthberg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There is an ongoing shift towards students’ self-directed learning as face-to-face teaching time is reduced </w:t>
      </w:r>
      <w:r>
        <w:fldChar w:fldCharType="begin"/>
      </w:r>
      <w:r>
        <w:rPr>
          <w:rFonts w:ascii="Times New Roman" w:hAnsi="Times New Roman" w:cs="Times New Roman"/>
        </w:rPr>
        <w:instrText>ADDIN CSL_CITATION {"citationItems":[{"id":"ITEM-1","itemData":{"DOI":"10.1002/ase.1696","ISSN":"19359780","PMID":"28419750","abstract":"Although cadavers constitute the gold standard for teaching anatomy to medical and health science students, there are substantial financial, ethical, and supervisory constraints on their use. In addition, although anatomy remains one of the fundamental areas of medical education, universities have decreased the hours allocated to teaching gross anatomy in favor of applied clinical work. The release of virtual (VR) and augmented reality (AR) devices allows learning to occur through hands-on immersive experiences. The aim of this research was to assess whether learning structural anatomy utilizing VR or AR is as effective as tablet-based (TB) applications, and whether these modes allowed enhanced student learning, engagement and performance. Participants (n = 59) were randomly allocated to one of the three learning modes: VR, AR, or TB and completed a lesson on skull anatomy, after which they completed an anatomical knowledge assessment. Student perceptions of each learning mode and any adverse effects experienced were recorded. No significant differences were found between mean assessment scores in VR, AR, or TB. During the lessons however, VR participants were more likely to exhibit adverse effects such as headaches (25% in VR P &lt; 0.05), dizziness (40% in VR, P &lt; 0.001), or blurred vision (35% in VR, P &lt; 0.01). Both VR and AR are as valuable for teaching anatomy as tablet devices, but also promote intrinsic benefits such as increased learner immersion and engagement. These outcomes show great promise for the effective use of virtual and augmented reality as means to supplement lesson content in anatomical education. Anat Sci Educ 10: 549–559. © 2017 American Association of Anatomists.","author":[{"dropping-particle":"","family":"Moro","given":"Christian","non-dropping-particle":"","parse-names":false,"suffix":""},{"dropping-particle":"","family":"Štromberga","given":"Zane","non-dropping-particle":"","parse-names":false,"suffix":""},{"dropping-particle":"","family":"Raikos","given":"Athanasios","non-dropping-particle":"","parse-names":false,"suffix":""},{"dropping-particle":"","family":"Stirling","given":"Allan","non-dropping-particle":"","parse-names":false,"suffix":""}],"container-title":"Anatomical Sciences Education","id":"ITEM-1","issue":"6","issued":{"date-parts":[["2017"]]},"page":"549-559","title":"The effectiveness of virtual and augmented reality in health sciences and medical anatomy","type":"article-journal","volume":"10"},"uris":["http://www.mendeley.com/documents/?uuid=cb8a31fb-ff90-4857-ac81-0ab5bc283723"]}],"mendeley":{"formattedCitation":"(Moro &lt;i&gt;et al.&lt;/i&gt;, 2017)","plainTextFormattedCitation":"(Moro et al., 2017)","previouslyFormattedCitation":"(Moro &lt;i&gt;et al.&lt;/i&gt;, 2017)"},"properties":{"noteIndex":0},"schema":"https://github.com/citation-style-language/schema/raw/master/csl-citation.json"}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(Moro </w:t>
      </w:r>
      <w:r>
        <w:rPr>
          <w:rFonts w:ascii="Times New Roman" w:hAnsi="Times New Roman" w:cs="Times New Roman"/>
          <w:i/>
          <w:lang w:eastAsia="en-GB"/>
        </w:rPr>
        <w:t>et al.</w:t>
      </w:r>
      <w:r>
        <w:rPr>
          <w:rFonts w:ascii="Times New Roman" w:hAnsi="Times New Roman" w:cs="Times New Roman"/>
          <w:lang w:eastAsia="en-GB"/>
        </w:rPr>
        <w:t>, 2017)</w:t>
      </w:r>
      <w:r>
        <w:rPr>
          <w:rFonts w:ascii="Times New Roman" w:hAnsi="Times New Roman" w:cs="Times New Roman"/>
        </w:rPr>
        <w:fldChar w:fldCharType="end"/>
      </w:r>
      <w:r>
        <w:rPr>
          <w:rFonts w:ascii="Times New Roman" w:hAnsi="Times New Roman" w:cs="Times New Roman"/>
        </w:rPr>
        <w:t xml:space="preserve">. All these tendencies resulted in decreasing numbers of skilled anatomists available and anatomy becoming a disappearing discipline </w:t>
      </w:r>
      <w:r>
        <w:fldChar w:fldCharType="begin"/>
      </w:r>
      <w:r>
        <w:rPr>
          <w:rFonts w:ascii="Times New Roman" w:hAnsi="Times New Roman" w:cs="Times New Roman"/>
        </w:rPr>
        <w:instrText>ADDIN CSL_CITATION {"citationItems":[{"id":"ITEM-1","itemData":{"author":[{"dropping-particle":"","family":"Papa","given":"Veronica","non-dropping-particle":"","parse-names":false,"suffix":""},{"dropping-particle":"","family":"Vaccarezza","given":"Mauro","non-dropping-particle":"","parse-names":false,"suffix":""}],"container-title":"The Scientific World Journal","id":"ITEM-1","issued":{"date-parts":[["2013"]]},"title":"Teaching_anatomy_in_the_XXI_ce.PDF","type":"article-journal","volume":"2013"},"uris":["http://www.mendeley.com/documents/?uuid=a6598434-67db-47ac-8179-d2df98834225"]}],"mendeley":{"formattedCitation":"(Papa and Vaccarezza, 2013)","plainTextFormattedCitation":"(Papa and Vaccarezza, 2013)","previouslyFormattedCitation":"(Papa and Vaccarezza,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(Papa and Vaccarezza, 2013)</w:t>
      </w:r>
      <w:r>
        <w:rPr>
          <w:rFonts w:ascii="Times New Roman" w:hAnsi="Times New Roman" w:cs="Times New Roman"/>
        </w:rPr>
        <w:fldChar w:fldCharType="end"/>
      </w:r>
      <w:r>
        <w:rPr>
          <w:rFonts w:ascii="Times New Roman" w:hAnsi="Times New Roman" w:cs="Times New Roman"/>
        </w:rPr>
        <w:t xml:space="preserve">. Since anatomy is one of the key areas of knowledge for medical professionals, this is highly problematic and medical students and lecturers alike have expressed their concerns on repeated occasions </w:t>
      </w:r>
      <w:r>
        <w:fldChar w:fldCharType="begin"/>
      </w:r>
      <w:r>
        <w:rPr>
          <w:rFonts w:ascii="Times New Roman" w:hAnsi="Times New Roman" w:cs="Times New Roman"/>
        </w:rPr>
        <w:instrText>ADDIN CSL_CITATION {"citationItems":[{"id":"ITEM-1","itemData":{"author":[{"dropping-particle":"","family":"Papa","given":"Veronica","non-dropping-particle":"","parse-names":false,"suffix":""},{"dropping-particle":"","family":"Vaccarezza","given":"Mauro","non-dropping-particle":"","parse-names":false,"suffix":""}],"container-title":"The Scientific World Journal","id":"ITEM-1","issued":{"date-parts":[["2013"]]},"title":"Teaching_anatomy_in_the_XXI_ce.PDF","type":"article-journal","volume":"2013"},"uris":["http://www.mendeley.com/documents/?uuid=a6598434-67db-47ac-8179-d2df98834225"]},{"id":"ITEM-2","itemData":{"DOI":"10.1080/0142159X.2020.1762032","abstract":"Objectives: The extent of medical knowledge increases yearly, but the time available for students to learn is limited, leading to administrative pressures to revise and reconfigure medical school curricula. The goal of the present study is to determine whether the mixed reality platform HoloAnatomy represents an effective and time-efficient modality to learn anatomy when compared to traditional cadaveric dissection. Methods: This was a prospective, longitudinal study of medical students completing a musculo-skeletal anatomy course at Case Western Reserve University School of Medicine. Participants were divided into two groups based on learning platform (HoloAnatomy versus traditional cadaveric dis-section) and content area (upper limb versus lower limb anatomy). Time spent in lab and end of course practical exam scores were compared between groups. Results: The average study time of 48 medical students who completed study requirements was 4.564 h using HoloAnatomy and 7.318 h in the cadaver lab (p ¼ 0.001). No significant difference was found between exam scores for HoloAnatomy and cadaver learners (p ¼ 0.185). Conclusions: Our results indicate that HoloAnatomy may decrease the time necessary for anatomy didactics without sacrificing student understanding of the material.","author":[{"dropping-particle":"","family":"Ruthberg","given":"Jeremy S","non-dropping-particle":"","parse-names":false,"suffix":""},{"dropping-particle":"","family":"Tingle","given":"Galen","non-dropping-particle":"","parse-names":false,"suffix":""},{"dropping-particle":"","family":"Tan","given":"Lisa","non-dropping-particle":"","parse-names":false,"suffix":""},{"dropping-particle":"","family":"Ulrey","given":"Lauren","non-dropping-particle":"","parse-names":false,"suffix":""},{"dropping-particle":"","family":"Simonson-Shick","given":"Sue","non-dropping-particle":"","parse-names":false,"suffix":""},{"dropping-particle":"","family":"Enterline","given":"Rebecca","non-dropping-particle":"","parse-names":false,"suffix":""},{"dropping-particle":"","family":"Eastman","given":"Henry","non-dropping-particle":"","parse-names":false,"suffix":""},{"dropping-particle":"","family":"Mlakar","given":"Jeffrey","non-dropping-particle":"","parse-names":false,"suffix":""},{"dropping-particle":"","family":"Gotschall","given":"Robert","non-dropping-particle":"","parse-names":false,"suffix":""},{"dropping-particle":"","family":"Henninger","given":"Erin","non-dropping-particle":"","parse-names":false,"suffix":""},{"dropping-particle":"","family":"Griswold","given":"Mark A","non-dropping-particle":"","parse-names":false,"suffix":""},{"dropping-particle":"","family":"Wish-Baratz","given":"Susanne","non-dropping-particle":"","parse-names":false,"suffix":""}],"id":"ITEM-2","issued":{"date-parts":[["2020"]]},"title":"Medical Teacher Mixed reality as a time-efficient alternative to cadaveric dissection Mixed reality as a time-efficient alternative to cadaveric dissection","type":"article-journal"},"uris":["http://www.mendeley.com/documents/?uuid=ad05e282-7de2-393c-943f-0615f13457ba"]},{"id":"ITEM-3","itemData":{"DOI":"10.26681/jote.2019.030202","ISSN":"2573-1378","abstract":"Understanding anatomy is vital to occupational therapy (OT) for clinical success. Anatomy requires comprehending three-dimensional (3D) human structure relationships and student age and learning style differences may affect this understanding. This study examined how 3D anatomy software influenced online OT students’ grades among different ages and learning styles. The intervention group had 17 students (mean age 33 ± 8 years) and the control group had 18 students (mean age 32 ± 6 years). Students were categorized above or below the age of 30 and completed a learning style questionnaire at the beginning of the course. To determine the usefulness of the software, the intervention group completed a custom-survey. Independent sample t-tests were used to compare grades between the intervention and control groups. Non-parametric tests were used to compare grades of different ages and learning style groups. The intervention group had higher overall final course grades when compared to the control group, although not statistically significant (p&gt;0.05). Additionally, lecture and laboratory grades were not higher (p&gt;0.05). Most students (82%) reported the use of the anatomy software to be helpful in understanding course concepts. No statistically significant course grade differences were found among the different learning styles or two age groups (p&gt;0.05). In conclusion, intervention group final course grades were higher and the software benefitted all learning styles and both age groups. Thus, OT programs should consider using 3D anatomy software programs to aid in foundational anatomy education.","author":[{"dropping-particle":"","family":"Berrios Barillas","given":"Reivian","non-dropping-particle":"","parse-names":false,"suffix":""}],"container-title":"Journal of Occupational Therapy Education","id":"ITEM-3","issue":"2","issued":{"date-parts":[["2019"]]},"title":"The Effect of 3D Human Anatomy Software on Online Students’ Academic Performance","type":"article-journal","volume":"3"},"uris":["http://www.mendeley.com/documents/?uuid=bc0fd8e4-68e8-4a4e-86f9-174267487c3c"]}],"mendeley":{"formattedCitation":"(Papa and Vaccarezza, 2013; Berrios Barillas, 2019; Ruthberg &lt;i&gt;et al.&lt;/i&gt;, 2020)","plainTextFormattedCitation":"(Papa and Vaccarezza, 2013; Berrios Barillas, 2019; Ruthberg et al., 2020)","previouslyFormattedCitation":"(Papa and Vaccarezza, 2013; Berrios Barillas, 2019; Ruthberg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(Papa and Vaccarezza, 2013; Berrios Barillas, 2019; Ruthberg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w:t>
      </w:r>
    </w:p>
    <w:p w:rsidR="00214037" w:rsidRDefault="00214037">
      <w:pPr>
        <w:spacing w:line="360" w:lineRule="auto"/>
        <w:ind w:firstLine="720"/>
        <w:rPr>
          <w:rFonts w:ascii="Times New Roman" w:hAnsi="Times New Roman" w:cs="Times New Roman"/>
        </w:rPr>
      </w:pPr>
    </w:p>
    <w:p w:rsidR="00214037" w:rsidRDefault="00E82DAB">
      <w:pPr>
        <w:pStyle w:val="Heading3"/>
        <w:rPr>
          <w:rFonts w:ascii="Times New Roman" w:hAnsi="Times New Roman"/>
        </w:rPr>
      </w:pPr>
      <w:r>
        <w:rPr>
          <w:rFonts w:ascii="Times New Roman" w:hAnsi="Times New Roman"/>
          <w:sz w:val="24"/>
          <w:szCs w:val="24"/>
        </w:rPr>
        <w:t xml:space="preserve">1.2.2 </w:t>
      </w:r>
      <w:bookmarkStart w:id="5" w:name="_Toc79335660"/>
      <w:r>
        <w:rPr>
          <w:rFonts w:ascii="Times New Roman" w:hAnsi="Times New Roman"/>
          <w:sz w:val="24"/>
          <w:szCs w:val="24"/>
        </w:rPr>
        <w:t>Cadaveric Dissection as a Teaching Method</w:t>
      </w:r>
    </w:p>
    <w:p w:rsidR="00214037" w:rsidRDefault="00214037">
      <w:pPr>
        <w:pStyle w:val="BodyText"/>
        <w:spacing w:line="360" w:lineRule="auto"/>
        <w:rPr>
          <w:rFonts w:ascii="Times New Roman" w:hAnsi="Times New Roman"/>
        </w:rPr>
      </w:pPr>
    </w:p>
    <w:p w:rsidR="00214037" w:rsidRDefault="00E82DAB">
      <w:pPr>
        <w:spacing w:line="360" w:lineRule="auto"/>
        <w:jc w:val="both"/>
      </w:pPr>
      <w:r>
        <w:rPr>
          <w:rFonts w:ascii="Times New Roman" w:hAnsi="Times New Roman" w:cs="Times New Roman"/>
        </w:rPr>
        <w:t xml:space="preserve">Cadaveric dissections and </w:t>
      </w:r>
      <w:proofErr w:type="spellStart"/>
      <w:r>
        <w:rPr>
          <w:rFonts w:ascii="Times New Roman" w:hAnsi="Times New Roman" w:cs="Times New Roman"/>
        </w:rPr>
        <w:t>prosections</w:t>
      </w:r>
      <w:proofErr w:type="spellEnd"/>
      <w:r>
        <w:rPr>
          <w:rFonts w:ascii="Times New Roman" w:hAnsi="Times New Roman" w:cs="Times New Roman"/>
        </w:rPr>
        <w:t xml:space="preserve"> are currently regarded as the most effective methods for teaching anatomy to students </w:t>
      </w:r>
      <w:r>
        <w:fldChar w:fldCharType="begin"/>
      </w:r>
      <w:r>
        <w:rPr>
          <w:rFonts w:ascii="Times New Roman" w:hAnsi="Times New Roman" w:cs="Times New Roman"/>
        </w:rPr>
        <w:instrText>ADDIN CSL_CITATION {"citationItems":[{"id":"ITEM-1","itemData":{"DOI":"10.1016/j.aanat.2005.07.007","ISSN":"09409602","PMID":"16551018","abstract":"Our study was aimed to show if cadaver dissections are still important in the Anatomy Course for medical students or whether computerized resources could replace them. We followed three groups, one of them (698 students) proceeded through the Anatomy Course in a traditional way, meaning, with cadaver material enough to observe all the regions and structures; the second group (330 students) used many technological resources but not cadaver dissections; and the third group (145 students) followed the course, recently, with the same program but with both practical resources. Theoretical contents were developed in the same way and by the same professor. The traditional teaching group obtained better results than the technologically supported group, evaluated by the number of students that passed their exams. The third group results were better than the others, with regard to passed exams and marks. Even when computerized improvements have developed a new area giving students a lot of elements to facilitate their approach to imaging structures, the possibility of direct contact with tissues and anatomical elements cannot yet be replaced. We are demonstrating that the best possibility is the correct association of all these resources to complement one another. © 2005 Elsevier GmbH. All rights reserved.","author":[{"dropping-particle":"","family":"Biassuto","given":"Susana Norma","non-dropping-particle":"","parse-names":false,"suffix":""},{"dropping-particle":"","family":"Caussa","given":"Lucas Ignacio","non-dropping-particle":"","parse-names":false,"suffix":""},{"dropping-particle":"","family":"Criado del Río","given":"Luis Esteban","non-dropping-particle":"","parse-names":false,"suffix":""}],"container-title":"Annals of Anatomy","id":"ITEM-1","issue":"2","issued":{"date-parts":[["2006"]]},"page":"187-190","title":"Teaching anatomy: Cadavers vs. computers?","type":"article-journal","volume":"188"},"uris":["http://www.mendeley.com/documents/?uuid=796c2c8b-3dd7-4ae1-a432-96f305eac567"]},{"id":"ITEM-2","itemData":{"DOI":"10.1080/0142159X.2020.1762032","abstract":"Objectives: The extent of medical knowledge increases yearly, but the time available for students to learn is limited, leading to administrative pressures to revise and reconfigure medical school curricula. The goal of the present study is to determine whether the mixed reality platform HoloAnatomy represents an effective and time-efficient modality to learn anatomy when compared to traditional cadaveric dissection. Methods: This was a prospective, longitudinal study of medical students completing a musculo-skeletal anatomy course at Case Western Reserve University School of Medicine. Participants were divided into two groups based on learning platform (HoloAnatomy versus traditional cadaveric dis-section) and content area (upper limb versus lower limb anatomy). Time spent in lab and end of course practical exam scores were compared between groups. Results: The average study time of 48 medical students who completed study requirements was 4.564 h using HoloAnatomy and 7.318 h in the cadaver lab (p ¼ 0.001). No significant difference was found between exam scores for HoloAnatomy and cadaver learners (p ¼ 0.185). Conclusions: Our results indicate that HoloAnatomy may decrease the time necessary for anatomy didactics without sacrificing student understanding of the material.","author":[{"dropping-particle":"","family":"Ruthberg","given":"Jeremy S","non-dropping-particle":"","parse-names":false,"suffix":""},{"dropping-particle":"","family":"Tingle","given":"Galen","non-dropping-particle":"","parse-names":false,"suffix":""},{"dropping-particle":"","family":"Tan","given":"Lisa","non-dropping-particle":"","parse-names":false,"suffix":""},{"dropping-particle":"","family":"Ulrey","given":"Lauren","non-dropping-particle":"","parse-names":false,"suffix":""},{"dropping-particle":"","family":"Simonson-Shick","given":"Sue","non-dropping-particle":"","parse-names":false,"suffix":""},{"dropping-particle":"","family":"Enterline","given":"Rebecca","non-dropping-particle":"","parse-names":false,"suffix":""},{"dropping-particle":"","family":"Eastman","given":"Henry","non-dropping-particle":"","parse-names":false,"suffix":""},{"dropping-particle":"","family":"Mlakar","given":"Jeffrey","non-dropping-particle":"","parse-names":false,"suffix":""},{"dropping-particle":"","family":"Gotschall","given":"Robert","non-dropping-particle":"","parse-names":false,"suffix":""},{"dropping-particle":"","family":"Henninger","given":"Erin","non-dropping-particle":"","parse-names":false,"suffix":""},{"dropping-particle":"","family":"Griswold","given":"Mark A","non-dropping-particle":"","parse-names":false,"suffix":""},{"dropping-particle":"","family":"Wish-Baratz","given":"Susanne","non-dropping-particle":"","parse-names":false,"suffix":""}],"id":"ITEM-2","issued":{"date-parts":[["2020"]]},"title":"Medical Teacher Mixed reality as a time-efficient alternative to cadaveric dissection Mixed reality as a time-efficient alternative to cadaveric dissection","type":"article-journal"},"uris":["http://www.mendeley.com/documents/?uuid=ad05e282-7de2-393c-943f-0615f13457ba"]},{"id":"ITEM-3","itemData":{"DOI":"10.1016/j.hpe.2019.11.001","ISSN":"24523011","abstract":"Purpose Anatomy is a cornerstone of health professions education from which clinicians develop their clinical skills. Cadaveric dissection is considered the “gold standard”; however, the evolution of technology in recent years has produced virtual cadaver dissection. This case study describes the utilization of the Anatomage Virtual Dissection Table (AT) in a Human Anatomy for Nurse Anesthesia course by a student unable to perform cadaveric dissection due to potential health risks associated with pregnancy and formaldehyde exposure. Methods A case study design was used to compare exam results of a student completing all dissections on the AT with her 25-student cohort completing their dissections on cadavers. The student in the AT group also provided qualitative feedback of her experience utilizing the AT. Results The findings of this study confirm that a significant gain in knowledge occurs with both AT dissection and cadaveric dissections, without significant difference between exam scores with two dissection methods. Discussion While educators continue to debate the most effective way to teach anatomy, this case provides a literature review, advantages and disadvantages of the different dissection modalities, and offers student perceptions related to completing all dissections on the AT. The conclusion is no single method should solely be used to teach and learn anatomy, and that student learning is more about how faculty utilize a method than about the specific method itself.","author":[{"dropping-particle":"","family":"Washmuth","given":"Nicholas B.","non-dropping-particle":"","parse-names":false,"suffix":""},{"dropping-particle":"","family":"Cahoon","given":"Terri","non-dropping-particle":"","parse-names":false,"suffix":""},{"dropping-particle":"","family":"Tuggle","given":"Katrina","non-dropping-particle":"","parse-names":false,"suffix":""},{"dropping-particle":"","family":"Hunsinger","given":"Ronald N.","non-dropping-particle":"","parse-names":false,"suffix":""}],"container-title":"Health Professions Education","id":"ITEM-3","issue":"2","issued":{"date-parts":[["2020"]]},"page":"247-255","publisher":"Elsevier Masson SAS","title":"Virtual Dissection: Alternative to Cadaveric Dissection for a Pregnant Nurse Anesthesia Student","type":"article-journal","volume":"6"},"uris":["http://www.mendeley.com/documents/?uuid=91b2f69d-1695-408d-bcf5-2254e7ece76c"]},{"id":"ITEM-4","itemData":{"DOI":"10.1002/ase.1649","ISSN":"19359780","PMID":"27574911","abstract":"Anatomical education has been undergoing reforms in line with the demands of medical profession. The aim of the present study is to assess the impact of a traditional method like cadaveric dissection in teaching/learning anatomy at present times when medical schools are inclining towards student-centered, integrated, clinical application models. The article undertakes a review of literature and analyzes the observations made therein reflecting on the relevance of cadaveric dissection in anatomical education of 21st century. Despite the advent of modern technology and evolved teaching methods, dissection continues to remain a cornerstone of anatomy curriculum. Medical professionals of all levels believe that dissection enables learning anatomy with relevant clinical correlates. Moreover dissection helps to build discipline independent skills which are essential requirements of modern health care setup. It has been supplemented by other teaching/learning methods due to limited availability of cadavers in some countries. However, in the developing world due to good access to cadavers, dissection based teaching is central to anatomy education till date. Its utility is also reflected in the perception of students who are of the opinion that dissection provides them with a foundation critical to development of clinical skills. Researchers have even suggested that time has come to reinstate dissection as the core method of teaching gross anatomy to ensure safe medical practice. Nevertheless, as dissection alone cannot provide uniform learning experience hence needs to be complemented with other innovative learning methods in the future education model of anatomy. Anat Sci Educ 10: 286–299. © 2016 American Association of Anatomists.","author":[{"dropping-particle":"","family":"Ghosh","given":"Sanjib Kumar","non-dropping-particle":"","parse-names":false,"suffix":""}],"container-title":"Anatomical Sciences Education","id":"ITEM-4","issue":"3","issued":{"date-parts":[["2017"]]},"page":"286-299","title":"Cadaveric dissection as an educational tool for anatomical sciences in the 21st century","type":"article-journal","volume":"10"},"uris":["http://www.mendeley.com/documents/?uuid=01959c4c-ea47-402f-ba20-b5795df60932"]}],"mendeley":{"formattedCitation":"(Biassuto, Caussa and Criado del Río, 2006; Ghosh, 2017; Ruthberg &lt;i&gt;et al.&lt;/i&gt;, 2020; Washmuth &lt;i&gt;et al.&lt;/i&gt;, 2020)","plainTextFormattedCitation":"(Biassuto, Caussa and Criado del Río, 2006; Ghosh, 2017; Ruthberg et al., 2020; Washmuth et al., 2020)","previouslyFormattedCitation":"(Biassuto, Caussa and Criado del Río, 2006; Ghosh, 2017; Ruthberg &lt;i&gt;et al.&lt;/i&gt;, 2020; Washmuth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(Biassuto, Caussa and Criado del Río, 2006; Ghosh, 2017; Ruthberg </w:t>
      </w:r>
      <w:r>
        <w:rPr>
          <w:rFonts w:ascii="Times New Roman" w:hAnsi="Times New Roman" w:cs="Times New Roman"/>
          <w:i/>
          <w:lang w:eastAsia="en-GB"/>
        </w:rPr>
        <w:t>et al.</w:t>
      </w:r>
      <w:r>
        <w:rPr>
          <w:rFonts w:ascii="Times New Roman" w:hAnsi="Times New Roman" w:cs="Times New Roman"/>
          <w:lang w:eastAsia="en-GB"/>
        </w:rPr>
        <w:t xml:space="preserve">, 2020; Washmuth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However, cadaveric dissection as a teaching method comes with many significant challenges, which are difficult to ignore. Emotional distress and anxiety, </w:t>
      </w:r>
      <w:r>
        <w:rPr>
          <w:rFonts w:ascii="Times New Roman" w:hAnsi="Times New Roman" w:cs="Times New Roman"/>
        </w:rPr>
        <w:lastRenderedPageBreak/>
        <w:t xml:space="preserve">which can range from mild to acute, experienced by students, are among these challenges </w:t>
      </w:r>
      <w:r>
        <w:fldChar w:fldCharType="begin"/>
      </w:r>
      <w:r>
        <w:rPr>
          <w:rFonts w:ascii="Times New Roman" w:hAnsi="Times New Roman" w:cs="Times New Roman"/>
        </w:rPr>
        <w:instrText>ADDIN CSL_CITATION {"citationItems":[{"id":"ITEM-1","itemData":{"DOI":"10.1002/ase.2092","ISSN":"19359780","abstract":"Cadaveric dissection offers an important opportunity for students to develop their ideas about death and dying. However, it remains largely unknown how this experience impacts medical students' fear of death. The current study aimed to address this gap by describing how fear of death changed during a medical gross anatomy dissection course and how fear of death was associated with examination performance. Fear of death was surveyed at the beginning of the course and at each of the four block examinations using three of the eight subscales from the Multidimensional Fear of Death Scale: Fear of the Dead, Fear of Being Destroyed, and Fear for the Body After Death. One hundred forty-three of 165 medical students (86.7%) completed the initial survey. Repeated measures ANOVA showed no significant changes in Fear of the Dead (F (4, 108) = 1.45, P = 0.222) or Fear for the Body After Death (F (4, 108) = 1.83, P = 0.129). There was a significant increase in students' Fear of Being Destroyed (F (4, 108) = 6.86, P &lt; 0.0005) after beginning dissection. This increase was primarily related to students' decreased willingness to donate their body. Concerning performance, there was one significant correlation between Fear for the Body After Death and the laboratory examination score at examination 1. Students with higher fears may be able to structure their experience in a way that does not negatively impact their performance, but educators should still seek ways to support these students and encourage body donation.","author":[{"dropping-particle":"","family":"Allison","given":"Sara","non-dropping-particle":"","parse-names":false,"suffix":""},{"dropping-particle":"","family":"Notebaert","given":"Andrew","non-dropping-particle":"","parse-names":false,"suffix":""},{"dropping-particle":"","family":"Perkins","given":"Eddie","non-dropping-particle":"","parse-names":false,"suffix":""},{"dropping-particle":"","family":"Conway","given":"Marianne","non-dropping-particle":"","parse-names":false,"suffix":""},{"dropping-particle":"","family":"Dehon","given":"Erin","non-dropping-particle":"","parse-names":false,"suffix":""}],"container-title":"Anatomical Sciences Education","id":"ITEM-1","issued":{"date-parts":[["2021"]]},"page":"1-10","title":"Fear of Death and Examination Performance in a Medical Gross Anatomy Course with Cadaveric Dissection","type":"article-journal","volume":"10"},"uris":["http://www.mendeley.com/documents/?uuid=33e5ba2a-c008-4908-84cb-3f64011c9069"]},{"id":"ITEM-2","itemData":{"DOI":"10.4997/JRCPE.2021.219","ISSN":"20428189","PMID":"34131680","abstract":"BACKGROUND: This cross-sectional study was carried out to ascertain if first-time cadaver dissections can cause acute stress disorder (ASD) in medical students, and if death anxiety and gender play a role in the development of these symptoms. METHODS: A total of 135 first-year medical students at the Services Institute of Medical Sciences and King Edward Medical University, Lahore, Pakistan, who had recently conducted their first ever cadaver dissection filled out three scales: the Impact of Event Scale-Revised (IES-R), the Appraisal of Life Scale (Revised) (ALS-R) and Death Anxiety Inventory. The results were then calculated via SPSS v.23. Any students with a history of psychiatric treatment or disorder were not included in the study. RESULTS: Scores on the IES-R showed that the sample suffered from symptoms of ASD (mean = 36.15, standard deviation = 15.99). Multilinear regression showed that death anxiety did not predict any variance on the scores for IES-R, whereas higher scores on the ALS-R threat domain scale predicted higher scores on the IES-R. Death anxiety had little to no impact on the scores for IES-R. CONCLUSIONS: Results showed that students who perceived the dissection situation as threatening and anxiety inducing were more likely to test positively for ASD symptoms. A major limitation of the study was that it did not measure whether these symptoms reduced with repeated exposure to cadaver dissection or how symptoms changed over time.","author":[{"dropping-particle":"","family":"Zubair","given":"Ambreen","non-dropping-particle":"","parse-names":false,"suffix":""},{"dropping-particle":"","family":"Waheed","given":"Satia","non-dropping-particle":"","parse-names":false,"suffix":""},{"dropping-particle":"","family":"Shuja","given":"Faryal","non-dropping-particle":"","parse-names":false,"suffix":""}],"container-title":"The journal of the Royal College of Physicians of Edinburgh","id":"ITEM-2","issue":"2","issued":{"date-parts":[["2021"]]},"page":"173-176","title":"Psychological impact of cadaveric dissection on first-year medical students","type":"article-journal","volume":"51"},"uris":["http://www.mendeley.com/documents/?uuid=ad519d2b-8d04-4176-b0ff-a4161470a5c7"]}],"mendeley":{"formattedCitation":"(Allison &lt;i&gt;et al.&lt;/i&gt;, 2021; Zubair, Waheed and Shuja, 2021)","plainTextFormattedCitation":"(Allison et al., 2021; Zubair, Waheed and Shuja, 2021)","previouslyFormattedCitation":"(Allison &lt;i&gt;et al.&lt;/i&gt;, 2021; Zubair, Waheed and Shuja,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(Allison </w:t>
      </w:r>
      <w:r>
        <w:rPr>
          <w:rFonts w:ascii="Times New Roman" w:hAnsi="Times New Roman" w:cs="Times New Roman"/>
          <w:i/>
          <w:lang w:eastAsia="en-GB"/>
        </w:rPr>
        <w:t>et al.</w:t>
      </w:r>
      <w:r>
        <w:rPr>
          <w:rFonts w:ascii="Times New Roman" w:hAnsi="Times New Roman" w:cs="Times New Roman"/>
          <w:lang w:eastAsia="en-GB"/>
        </w:rPr>
        <w:t>, 2021; Zubair, Waheed and Shuja, 2021)</w:t>
      </w:r>
      <w:r>
        <w:rPr>
          <w:rFonts w:ascii="Times New Roman" w:hAnsi="Times New Roman" w:cs="Times New Roman"/>
        </w:rPr>
        <w:fldChar w:fldCharType="end"/>
      </w:r>
      <w:r>
        <w:rPr>
          <w:rFonts w:ascii="Times New Roman" w:hAnsi="Times New Roman" w:cs="Times New Roman"/>
        </w:rPr>
        <w:t xml:space="preserve">. Some students might adopt a “detachment” defence mechanism  and stop regarding cadaver as a human being </w:t>
      </w:r>
      <w:r>
        <w:fldChar w:fldCharType="begin"/>
      </w:r>
      <w:r>
        <w:rPr>
          <w:rFonts w:ascii="Times New Roman" w:hAnsi="Times New Roman" w:cs="Times New Roman"/>
        </w:rPr>
        <w:instrText>ADDIN CSL_CITATION {"citationItems":[{"id":"ITEM-1","itemData":{"DOI":"10.4997/JRCPE.2021.219","ISSN":"20428189","PMID":"34131680","abstract":"BACKGROUND: This cross-sectional study was carried out to ascertain if first-time cadaver dissections can cause acute stress disorder (ASD) in medical students, and if death anxiety and gender play a role in the development of these symptoms. METHODS: A total of 135 first-year medical students at the Services Institute of Medical Sciences and King Edward Medical University, Lahore, Pakistan, who had recently conducted their first ever cadaver dissection filled out three scales: the Impact of Event Scale-Revised (IES-R), the Appraisal of Life Scale (Revised) (ALS-R) and Death Anxiety Inventory. The results were then calculated via SPSS v.23. Any students with a history of psychiatric treatment or disorder were not included in the study. RESULTS: Scores on the IES-R showed that the sample suffered from symptoms of ASD (mean = 36.15, standard deviation = 15.99). Multilinear regression showed that death anxiety did not predict any variance on the scores for IES-R, whereas higher scores on the ALS-R threat domain scale predicted higher scores on the IES-R. Death anxiety had little to no impact on the scores for IES-R. CONCLUSIONS: Results showed that students who perceived the dissection situation as threatening and anxiety inducing were more likely to test positively for ASD symptoms. A major limitation of the study was that it did not measure whether these symptoms reduced with repeated exposure to cadaver dissection or how symptoms changed over time.","author":[{"dropping-particle":"","family":"Zubair","given":"Ambreen","non-dropping-particle":"","parse-names":false,"suffix":""},{"dropping-particle":"","family":"Waheed","given":"Satia","non-dropping-particle":"","parse-names":false,"suffix":""},{"dropping-particle":"","family":"Shuja","given":"Faryal","non-dropping-particle":"","parse-names":false,"suffix":""}],"container-title":"The journal of the Royal College of Physicians of Edinburgh","id":"ITEM-1","issue":"2","issued":{"date-parts":[["2021"]]},"page":"173-176","title":"Psychological impact of cadaveric dissection on first-year medical students","type":"article-journal","volume":"51"},"uris":["http://www.mendeley.com/documents/?uuid=ad519d2b-8d04-4176-b0ff-a4161470a5c7"]}],"mendeley":{"formattedCitation":"(Zubair, Waheed and Shuja, 2021)","plainTextFormattedCitation":"(Zubair, Waheed and Shuja, 2021)","previouslyFormattedCitation":"(Zubair, Waheed and Shuja,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(Zubair, Waheed and Shuja, 2021)</w:t>
      </w:r>
      <w:r>
        <w:rPr>
          <w:rFonts w:ascii="Times New Roman" w:hAnsi="Times New Roman" w:cs="Times New Roman"/>
        </w:rPr>
        <w:fldChar w:fldCharType="end"/>
      </w:r>
      <w:r>
        <w:rPr>
          <w:rFonts w:ascii="Times New Roman" w:hAnsi="Times New Roman" w:cs="Times New Roman"/>
        </w:rPr>
        <w:t xml:space="preserve">. Health and safety issues, together with high costs associated with embalming, storage and other practicalities should also be taken into consideration. </w:t>
      </w:r>
      <w:r>
        <w:rPr>
          <w:rStyle w:val="normaltextrun"/>
          <w:rFonts w:ascii="Times New Roman" w:hAnsi="Times New Roman"/>
          <w:lang w:eastAsia="en-US" w:bidi="ar-SA"/>
        </w:rPr>
        <w:t xml:space="preserve">For example, exposure to formaldehyde and other potentially harmful chemicals that are commonly used in the embalming process can present a serious risk to the health and safety of students and university staff </w:t>
      </w:r>
      <w:r>
        <w:rPr>
          <w:rFonts w:ascii="Times New Roman" w:hAnsi="Times New Roman" w:cs="Times New Roman"/>
        </w:rPr>
        <w:t xml:space="preserve"> </w:t>
      </w:r>
      <w:r>
        <w:fldChar w:fldCharType="begin"/>
      </w:r>
      <w:r>
        <w:rPr>
          <w:rFonts w:ascii="Times New Roman" w:hAnsi="Times New Roman" w:cs="Times New Roman"/>
        </w:rPr>
        <w:instrText>ADDIN CSL_CITATION {"citationItems":[{"id":"ITEM-1","itemData":{"DOI":"10.1111/j.1365-2929.2006.02401.x","ISSN":"03080110","PMID":"16483327","abstract":"INTRODUCTION: Anatomy teaching has perhaps the longest history of any component of formalised medical education. In this article we briefly consider the history of dissection, but also review the neglected topic of the history of the use of living anatomy. CURRENT DEBATES: The current debates about the advantages and disadvantages of cadavers, prosection versus dissection, and the use of living anatomy and radiology instead of cadavers are discussed. THE FUTURE: Future prospects are considered, along with some of the factors that might inhibit change. © Blackwell Publishing Ltd 2006.","author":[{"dropping-particle":"","family":"McLachlan","given":"John C.","non-dropping-particle":"","parse-names":false,"suffix":""},{"dropping-particle":"","family":"Patten","given":"Debra","non-dropping-particle":"","parse-names":false,"suffix":""}],"container-title":"Medical Education","id":"ITEM-1","issue":"3","issued":{"date-parts":[["2006"]]},"page":"243-253","title":"Anatomy teaching: Ghosts of the past, present and future","type":"article-journal","volume":"40"},"uris":["http://www.mendeley.com/documents/?uuid=50aa184d-cf49-494a-ab01-66f6436b436c"]},{"id":"ITEM-2","itemData":{"DOI":"10.1016/j.hpe.2019.11.001","ISSN":"24523011","abstract":"Purpose Anatomy is a cornerstone of health professions education from which clinicians develop their clinical skills. Cadaveric dissection is considered the “gold standard”; however, the evolution of technology in recent years has produced virtual cadaver dissection. This case study describes the utilization of the Anatomage Virtual Dissection Table (AT) in a Human Anatomy for Nurse Anesthesia course by a student unable to perform cadaveric dissection due to potential health risks associated with pregnancy and formaldehyde exposure. Methods A case study design was used to compare exam results of a student completing all dissections on the AT with her 25-student cohort completing their dissections on cadavers. The student in the AT group also provided qualitative feedback of her experience utilizing the AT. Results The findings of this study confirm that a significant gain in knowledge occurs with both AT dissection and cadaveric dissections, without significant difference between exam scores with two dissection methods. Discussion While educators continue to debate the most effective way to teach anatomy, this case provides a literature review, advantages and disadvantages of the different dissection modalities, and offers student perceptions related to completing all dissections on the AT. The conclusion is no single method should solely be used to teach and learn anatomy, and that student learning is more about how faculty utilize a method than about the specific method itself.","author":[{"dropping-particle":"","family":"Washmuth","given":"Nicholas B.","non-dropping-particle":"","parse-names":false,"suffix":""},{"dropping-particle":"","family":"Cahoon","given":"Terri","non-dropping-particle":"","parse-names":false,"suffix":""},{"dropping-particle":"","family":"Tuggle","given":"Katrina","non-dropping-particle":"","parse-names":false,"suffix":""},{"dropping-particle":"","family":"Hunsinger","given":"Ronald N.","non-dropping-particle":"","parse-names":false,"suffix":""}],"container-title":"Health Professions Education","id":"ITEM-2","issue":"2","issued":{"date-parts":[["2020"]]},"page":"247-255","publisher":"Elsevier Masson SAS","title":"Virtual Dissection: Alternative to Cadaveric Dissection for a Pregnant Nurse Anesthesia Student","type":"article-journal","volume":"6"},"uris":["http://www.mendeley.com/documents/?uuid=91b2f69d-1695-408d-bcf5-2254e7ece76c"]}],"mendeley":{"formattedCitation":"(McLachlan and Patten, 2006; Washmuth &lt;i&gt;et al.&lt;/i&gt;, 2020)","plainTextFormattedCitation":"(McLachlan and Patten, 2006; Washmuth et al., 2020)","previouslyFormattedCitation":"(McLachlan and Patten, 2006; Washmuth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(McLachlan and Patten, 2006; Washmuth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pPr>
      <w:r>
        <w:rPr>
          <w:rFonts w:ascii="Times New Roman" w:hAnsi="Times New Roman" w:cs="Times New Roman"/>
        </w:rPr>
        <w:t xml:space="preserve">Moreover, there are a lot of legal regulations that must be observed, as stated in Human Tissues Act and the Anatomy Act </w:t>
      </w:r>
      <w:r>
        <w:fldChar w:fldCharType="begin"/>
      </w:r>
      <w:r>
        <w:rPr>
          <w:rFonts w:ascii="Times New Roman" w:hAnsi="Times New Roman" w:cs="Times New Roman"/>
        </w:rPr>
        <w:instrText>ADDIN CSL_CITATION {"citationItems":[{"id":"ITEM-1","itemData":{"author":[{"dropping-particle":"","family":"Papa","given":"Veronica","non-dropping-particle":"","parse-names":false,"suffix":""},{"dropping-particle":"","family":"Vaccarezza","given":"Mauro","non-dropping-particle":"","parse-names":false,"suffix":""}],"container-title":"The Scientific World Journal","id":"ITEM-1","issued":{"date-parts":[["2013"]]},"title":"Teaching_anatomy_in_the_XXI_ce.PDF","type":"article-journal","volume":"2013"},"uris":["http://www.mendeley.com/documents/?uuid=a6598434-67db-47ac-8179-d2df98834225"]}],"mendeley":{"formattedCitation":"(Papa and Vaccarezza, 2013)","plainTextFormattedCitation":"(Papa and Vaccarezza, 2013)","previouslyFormattedCitation":"(Papa and Vaccarezza,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(Papa and Vaccarezza, 2013)</w:t>
      </w:r>
      <w:r>
        <w:rPr>
          <w:rFonts w:ascii="Times New Roman" w:hAnsi="Times New Roman" w:cs="Times New Roman"/>
        </w:rPr>
        <w:fldChar w:fldCharType="end"/>
      </w:r>
      <w:r>
        <w:rPr>
          <w:rFonts w:ascii="Times New Roman" w:hAnsi="Times New Roman" w:cs="Times New Roman"/>
        </w:rPr>
        <w:t xml:space="preserve">. In the UK these regulations are stated in the Anatomy Act 1984 and in the Human Tissue Act 2006 (the latter only applies to Scotland). There are also some serious ethical and moral aspects associated with cadaveric dissection. Public perception of practice of cadaveric dissection is changing, especially after events such as the scandal involving Alder Hey Hospital and Prof Dick van </w:t>
      </w:r>
      <w:proofErr w:type="spellStart"/>
      <w:r>
        <w:rPr>
          <w:rFonts w:ascii="Times New Roman" w:hAnsi="Times New Roman" w:cs="Times New Roman"/>
        </w:rPr>
        <w:t>Velzen</w:t>
      </w:r>
      <w:proofErr w:type="spellEnd"/>
      <w:r>
        <w:rPr>
          <w:rFonts w:ascii="Times New Roman" w:hAnsi="Times New Roman" w:cs="Times New Roman"/>
        </w:rPr>
        <w:t xml:space="preserve"> (</w:t>
      </w:r>
      <w:hyperlink r:id="rId11">
        <w:r>
          <w:rPr>
            <w:rStyle w:val="Hyperlink"/>
            <w:rFonts w:ascii="Times New Roman" w:hAnsi="Times New Roman" w:cs="Times New Roman"/>
            <w:color w:val="000000"/>
          </w:rPr>
          <w:t>https://www.theguardian.com/uk/2005/jun/21/alderhey.helencarter</w:t>
        </w:r>
      </w:hyperlink>
      <w:r>
        <w:rPr>
          <w:rFonts w:ascii="Times New Roman" w:hAnsi="Times New Roman" w:cs="Times New Roman"/>
        </w:rPr>
        <w:t xml:space="preserve">), as well as controversial Body Worlds Exhibition by Gunther von Hagen </w:t>
      </w:r>
      <w:r>
        <w:fldChar w:fldCharType="begin"/>
      </w:r>
      <w:r>
        <w:rPr>
          <w:rFonts w:ascii="Times New Roman" w:hAnsi="Times New Roman" w:cs="Times New Roman"/>
        </w:rPr>
        <w:instrText>ADDIN CSL_CITATION {"citationItems":[{"id":"ITEM-1","itemData":{"DOI":"10.1111/j.1365-2929.2006.02401.x","ISSN":"03080110","PMID":"16483327","abstract":"INTRODUCTION: Anatomy teaching has perhaps the longest history of any component of formalised medical education. In this article we briefly consider the history of dissection, but also review the neglected topic of the history of the use of living anatomy. CURRENT DEBATES: The current debates about the advantages and disadvantages of cadavers, prosection versus dissection, and the use of living anatomy and radiology instead of cadavers are discussed. THE FUTURE: Future prospects are considered, along with some of the factors that might inhibit change. © Blackwell Publishing Ltd 2006.","author":[{"dropping-particle":"","family":"McLachlan","given":"John C.","non-dropping-particle":"","parse-names":false,"suffix":""},{"dropping-particle":"","family":"Patten","given":"Debra","non-dropping-particle":"","parse-names":false,"suffix":""}],"container-title":"Medical Education","id":"ITEM-1","issue":"3","issued":{"date-parts":[["2006"]]},"page":"243-253","title":"Anatomy teaching: Ghosts of the past, present and future","type":"article-journal","volume":"40"},"uris":["http://www.mendeley.com/documents/?uuid=50aa184d-cf49-494a-ab01-66f6436b436c"]}],"mendeley":{"formattedCitation":"(McLachlan and Patten, 2006)","plainTextFormattedCitation":"(McLachlan and Patten, 2006)","previouslyFormattedCitation":"(McLachlan and Patten, 2006)"},"properties":{"noteIndex":0},"schema":"https://github.com/citation-style-language/schema/raw/master/csl-citation.json"}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(McLachlan and Patten, 2006)</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Finally, some crucial aspects of live human anatomy, such as lifelike organs and tissues, and physiological processes such as bleeding or pulsating, are missing in a cadaver. McLachlan and Patten (2006) point out that some students even feel that cadavers are clinically irrelevant due to their organs’ colour, texture, smell, and immobility. </w:t>
      </w:r>
    </w:p>
    <w:p w:rsidR="00214037" w:rsidRDefault="00E82DAB">
      <w:pPr>
        <w:pStyle w:val="Heading2"/>
        <w:spacing w:line="360" w:lineRule="auto"/>
        <w:rPr>
          <w:rFonts w:ascii="Times New Roman" w:hAnsi="Times New Roman"/>
        </w:rPr>
      </w:pPr>
      <w:r>
        <w:rPr>
          <w:rFonts w:ascii="Times New Roman" w:hAnsi="Times New Roman"/>
          <w:sz w:val="24"/>
          <w:szCs w:val="24"/>
        </w:rPr>
        <w:t xml:space="preserve">1.2.3 </w:t>
      </w:r>
      <w:bookmarkStart w:id="6" w:name="_Toc79335661"/>
      <w:r>
        <w:rPr>
          <w:rFonts w:ascii="Times New Roman" w:hAnsi="Times New Roman"/>
          <w:sz w:val="24"/>
          <w:szCs w:val="24"/>
        </w:rPr>
        <w:t xml:space="preserve">Neuroanatomy and </w:t>
      </w:r>
      <w:proofErr w:type="spellStart"/>
      <w:r>
        <w:rPr>
          <w:rFonts w:ascii="Times New Roman" w:hAnsi="Times New Roman"/>
          <w:sz w:val="24"/>
          <w:szCs w:val="24"/>
        </w:rPr>
        <w:t>Neurophobia</w:t>
      </w:r>
      <w:proofErr w:type="spellEnd"/>
    </w:p>
    <w:p w:rsidR="00214037" w:rsidRDefault="00E82DAB">
      <w:pPr>
        <w:spacing w:line="360" w:lineRule="auto"/>
        <w:rPr>
          <w:rFonts w:ascii="Times New Roman" w:hAnsi="Times New Roman"/>
        </w:rPr>
      </w:pPr>
      <w:r>
        <w:rPr>
          <w:rFonts w:ascii="Times New Roman" w:hAnsi="Times New Roman" w:cs="Times New Roman"/>
        </w:rPr>
        <w:t xml:space="preserve">Neuroanatomy is a section of anatomy that many students find excessively complex and confusing, and, as a result, feel anxious about studying it and as a result are unwilling to choose a career that would require thorough knowledge of neuroanatomy </w:t>
      </w:r>
      <w:r>
        <w:fldChar w:fldCharType="begin"/>
      </w:r>
      <w:r>
        <w:rPr>
          <w:rFonts w:ascii="Times New Roman" w:hAnsi="Times New Roman" w:cs="Times New Roman"/>
        </w:rPr>
        <w:instrText>ADDIN CSL_CITATION {"citationItems":[{"id":"ITEM-1","itemData":{"DOI":"10.1080/02688697.2021.1902942","ISSN":"1360046X","PMID":"33829953","abstract":"Background: Medical students’ perception of neuroanatomy as a challenging topic has implications for referrals and interaction with specialists in the clinical neurosciences. Given plans to introduce a standardised Medical Licensing Assessment by 2023, it is important to understand the current framework of neuroanatomy education. This study aims to describe how neuroanatomy is taught and assessed in the UK and Ireland. Methods: A structured questionnaire capturing data about the timing, methods, materials, assessment and content of the 2019/2020 neuroanatomy curriculum in the UK and Ireland medical schools. Results: We received 24/34 responses. Lectures (96%) were the most widely used teaching method, followed by prosection (80%), e-learning (75%), tutorials/seminars (67%), problem-based learning (50%), case-based learning (38%), and dissection (30%). The mean amount of core neuroanatomy teaching was 29.3 hours. The most common formats of assessing neuroanatomical knowledge were multiple-choice exams, spot tests, and objective structured clinical exams. Only 37.5% schools required demonstration of core clinical competency relating to neuroanatomy. Conclusions: Our survey demonstrates variability in how undergraduate neuroanatomy is taught and assessed across the UK and Ireland. There is a role for development and standardisation of national undergraduate neuroanatomy curricula in order to improve confidence and attainment.","author":[{"dropping-particle":"","family":"Edwards-Bailey","given":"Andrew","non-dropping-particle":"","parse-names":false,"suffix":""},{"dropping-particle":"","family":"Ktayen","given":"Howra","non-dropping-particle":"","parse-names":false,"suffix":""},{"dropping-particle":"","family":"Solomou","given":"Georgios","non-dropping-particle":"","parse-names":false,"suffix":""},{"dropping-particle":"","family":"Bligh","given":"Emily","non-dropping-particle":"","parse-names":false,"suffix":""},{"dropping-particle":"","family":"Boyle","given":"Abbey","non-dropping-particle":"","parse-names":false,"suffix":""},{"dropping-particle":"","family":"Gharooni","given":"Aref Ali","non-dropping-particle":"","parse-names":false,"suffix":""},{"dropping-particle":"","family":"Lim","given":"Guan Hui Tricia","non-dropping-particle":"","parse-names":false,"suffix":""},{"dropping-particle":"","family":"Varma","given":"Adithya","non-dropping-particle":"","parse-names":false,"suffix":""},{"dropping-particle":"","family":"Standring","given":"Susan","non-dropping-particle":"","parse-names":false,"suffix":""},{"dropping-particle":"","family":"Santarius","given":"Thomas","non-dropping-particle":"","parse-names":false,"suffix":""},{"dropping-particle":"","family":"Fountain","given":"Daniel","non-dropping-particle":"","parse-names":false,"suffix":""}],"container-title":"British Journal of Neurosurgery","id":"ITEM-1","issue":"0","issued":{"date-parts":[["2021"]]},"page":"1-7","publisher":"Taylor &amp; Francis","title":"A survey of teaching undergraduate neuroanatomy in the United Kingdom and Ireland","type":"article-journal","volume":"0"},"uris":["http://www.mendeley.com/documents/?uuid=fe1fca19-7390-40cb-9060-fa43e674d66b"]}],"mendeley":{"formattedCitation":"(Edwards-Bailey &lt;i&gt;et al.&lt;/i&gt;, 2021)","plainTextFormattedCitation":"(Edwards-Bailey et al., 2021)","previouslyFormattedCitation":"(Edwards-Bailey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(Edwards-Bailey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Neurological and neurosurgical conditions are quite common and, to ensure that patients have access to proper care, general practitioners must have sufficient knowledge of neuroanatomy and be aware of the pathological processes that can affect nervous system, so they can make an appropriate referral, point out Edwards-Bailey et al. (2021). Thorough knowledge of neuroanatomy is crucial for neurosurgeons, as this speciality is the most liable to malpractice: around 19.1% of neurosurgeons facing a claim a year (Cobb </w:t>
      </w:r>
      <w:r>
        <w:rPr>
          <w:rFonts w:ascii="Times New Roman" w:hAnsi="Times New Roman" w:cs="Times New Roman"/>
          <w:i/>
          <w:iCs/>
        </w:rPr>
        <w:t>et al.</w:t>
      </w:r>
      <w:r>
        <w:rPr>
          <w:rFonts w:ascii="Times New Roman" w:hAnsi="Times New Roman" w:cs="Times New Roman"/>
        </w:rPr>
        <w:t xml:space="preserve">, 2016). It is clear that </w:t>
      </w:r>
      <w:proofErr w:type="spellStart"/>
      <w:r>
        <w:rPr>
          <w:rFonts w:ascii="Times New Roman" w:hAnsi="Times New Roman" w:cs="Times New Roman"/>
        </w:rPr>
        <w:t>neurophobia</w:t>
      </w:r>
      <w:proofErr w:type="spellEnd"/>
      <w:r>
        <w:rPr>
          <w:rFonts w:ascii="Times New Roman" w:hAnsi="Times New Roman" w:cs="Times New Roman"/>
        </w:rPr>
        <w:t xml:space="preserve"> constitutes a serious problem as a large number of patients with neurological conditions, as well as the ageing population mean increased demand for neurologists </w:t>
      </w:r>
      <w:r>
        <w:fldChar w:fldCharType="begin"/>
      </w:r>
      <w:r>
        <w:rPr>
          <w:rFonts w:ascii="Times New Roman" w:hAnsi="Times New Roman" w:cs="Times New Roman"/>
        </w:rPr>
        <w:instrText>ADDIN CSL_CITATION {"citationItems":[{"id":"ITEM-1","itemData":{"DOI":"10.1002/ase.1866","ISSN":"19359780","PMID":"30702219","abstract":"Neuroanatomy has been deemed crucial for clinical neurosciences. It has been one of the most challenging parts of the anatomical curriculum and is one of the causes of “neurophobia,” whose main implication is a negative influence on the choice of neurology in the near future. In the last decades, several educational strategies have been identified to improve the skills of students and to promote a deep learning. The aim of this study was to systematically review the literature to identify the most effective method/s to teach human neuroanatomy. The search was restricted to publications written in English language and to articles describing teaching tools in undergraduate medical courses from January 2006 through December 2017. The primary outcome was the observation of improvement of anatomical knowledge in undergraduate medical students. Secondary outcomes were the amelioration of long-term retention knowledge and the grade of satisfaction of students. Among 18 selected studies, 44.4% have used three-dimensional (3D) teaching tools, 16.6% near peer teaching tool, 5.55% flipped classroom tool, 5.55% applied neuroanatomy elective course, 5.55% equivalence-based instruction-rote learning, 5.55% mobile augmented reality, 5.55% inquiry-based clinical case, 5.55% cadaver dissection, and 5.55% Twitter. The high in-between study heterogeneity was the main issue to identify the most helpful teaching tool to improve neuroanatomical knowledge among medical students. Data from this study suggest that a combination of multiple pedagogical resources seems to be the more advantageous for teaching neuroanatomy.","author":[{"dropping-particle":"","family":"Sotgiu","given":"Maria Alessandra","non-dropping-particle":"","parse-names":false,"suffix":""},{"dropping-particle":"","family":"Mazzarello","given":"Vittorio","non-dropping-particle":"","parse-names":false,"suffix":""},{"dropping-particle":"","family":"Bandiera","given":"Pasquale","non-dropping-particle":"","parse-names":false,"suffix":""},{"dropping-particle":"","family":"Madeddu","given":"Roberto","non-dropping-particle":"","parse-names":false,"suffix":""},{"dropping-particle":"","family":"Montella","given":"Andrea","non-dropping-particle":"","parse-names":false,"suffix":""},{"dropping-particle":"","family":"Moxham","given":"Bernard","non-dropping-particle":"","parse-names":false,"suffix":""}],"container-title":"Anatomical Sciences Education","id":"ITEM-1","issue":"1","issued":{"date-parts":[["2020"]]},"page":"107-116","title":"Neuroanatomy, the Achille’s Heel of Medical Students. A Systematic Analysis of Educational Strategies for the Teaching of Neuroanatomy","type":"article-journal","volume":"13"},"uris":["http://www.mendeley.com/documents/?uuid=00edaaf9-d3c3-4fc8-b5d8-00d29f53a905"]}],"mendeley":{"formattedCitation":"(Sotgiu &lt;i&gt;et al.&lt;/i&gt;, 2020)","plainTextFormattedCitation":"(Sotgiu et al., 2020)","previouslyFormattedCitation":"(Sotgiu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(Sotgiu </w:t>
      </w:r>
      <w:r>
        <w:rPr>
          <w:rFonts w:ascii="Times New Roman" w:hAnsi="Times New Roman" w:cs="Times New Roman"/>
          <w:i/>
          <w:iCs/>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In order to successfully learn neuroanatomy, students must possess good spatial mapping skills, however, it is not a requirement for the candidates enrolling in medical schools, nor the medical </w:t>
      </w:r>
      <w:r>
        <w:rPr>
          <w:rFonts w:ascii="Times New Roman" w:hAnsi="Times New Roman" w:cs="Times New Roman"/>
        </w:rPr>
        <w:lastRenderedPageBreak/>
        <w:t xml:space="preserve">schools’ curricula focus on developing such skills </w:t>
      </w:r>
      <w:r>
        <w:fldChar w:fldCharType="begin"/>
      </w:r>
      <w:r>
        <w:rPr>
          <w:rFonts w:ascii="Times New Roman" w:hAnsi="Times New Roman" w:cs="Times New Roman"/>
        </w:rPr>
        <w:instrText>ADDIN CSL_CITATION {"citationItems":[{"id":"ITEM-1","itemData":{"ISSN":"14747758","PMID":"17430877","author":[{"dropping-particle":"","family":"Ridsdale","given":"Leone","non-dropping-particle":"","parse-names":false,"suffix":""},{"dropping-particle":"","family":"Massey","given":"Roger","non-dropping-particle":"","parse-names":false,"suffix":""},{"dropping-particle":"","family":"Clark","given":"Lucy","non-dropping-particle":"","parse-names":false,"suffix":""}],"container-title":"Practical Neurology","id":"ITEM-1","issue":"2","issued":{"date-parts":[["2007"]]},"page":"116-123","title":"Preventing neurophobia in medical students, and so future doctors","type":"article-journal","volume":"7"},"uris":["http://www.mendeley.com/documents/?uuid=567da2b1-1804-4300-a91c-561a023bd657"]},{"id":"ITEM-2","itemData":{"DOI":"10.1002/ase.2089","ISSN":"1935-9772","abstract":"Neuroanatomy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Psychology","type":"article-journal"},"uris":["http://www.mendeley.com/documents/?uuid=674f6582-ccb9-40fc-ad96-8923f9021a5b"]}],"mendeley":{"formattedCitation":"(Ridsdale, Massey and Clark, 2007; Mendez‐Lopez &lt;i&gt;et al.&lt;/i&gt;, 2021)","plainTextFormattedCitation":"(Ridsdale, Massey and Clark, 2007; Mendez‐Lopez et al., 2021)","previouslyFormattedCitation":"(Ridsdale, Massey and Clark, 2007;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(Ridsdale, Massey and Clark, 2007; Mendez‐Lopez </w:t>
      </w:r>
      <w:r>
        <w:rPr>
          <w:rFonts w:ascii="Times New Roman" w:hAnsi="Times New Roman" w:cs="Times New Roman"/>
          <w:i/>
          <w:iCs/>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lang w:val="fr-FR"/>
        </w:rPr>
        <w:t xml:space="preserve">. </w:t>
      </w:r>
      <w:proofErr w:type="spellStart"/>
      <w:r>
        <w:rPr>
          <w:rFonts w:ascii="Times New Roman" w:hAnsi="Times New Roman" w:cs="Times New Roman"/>
        </w:rPr>
        <w:t>Javaid</w:t>
      </w:r>
      <w:proofErr w:type="spellEnd"/>
      <w:r>
        <w:rPr>
          <w:rFonts w:ascii="Times New Roman" w:hAnsi="Times New Roman" w:cs="Times New Roman"/>
        </w:rPr>
        <w:t xml:space="preserve"> et al. (2018) suggest that purposefully designed Computer Assisted Learning resources can help to alleviate </w:t>
      </w:r>
      <w:proofErr w:type="spellStart"/>
      <w:r>
        <w:rPr>
          <w:rFonts w:ascii="Times New Roman" w:hAnsi="Times New Roman" w:cs="Times New Roman"/>
        </w:rPr>
        <w:t>neurophobia</w:t>
      </w:r>
      <w:proofErr w:type="spellEnd"/>
      <w:r>
        <w:rPr>
          <w:rFonts w:ascii="Times New Roman" w:hAnsi="Times New Roman" w:cs="Times New Roman"/>
        </w:rPr>
        <w:t xml:space="preserve"> in students. AR-based applications can help anatomy (and especially neuroanatomy) students to acquire better understanding of spatial relationships between different neuroanatomical structures </w:t>
      </w:r>
      <w:r>
        <w:fldChar w:fldCharType="begin"/>
      </w:r>
      <w:r>
        <w:rPr>
          <w:rFonts w:ascii="Times New Roman" w:hAnsi="Times New Roman" w:cs="Times New Roman"/>
        </w:rPr>
        <w:instrText>ADDIN CSL_CITATION {"citationItems":[{"id":"ITEM-1","itemData":{"ISBN":"9789881701282","ISSN":"2078-0958","abstract":"Anatomy, the study of the structure of the human body, is fundamental to medical education. In recent years, the hours devoted to anatomy are declining from the medical curriculum. This decline includes the reduction of course hours and an emphasis on early clinical experience. To adapt to those changes in anatomy education, various complementary methods with technology of three-dimensional visualization have been tried, and the explosion of image technology during the last few decades and this has brought anatomical education into a new world. In this study, we aim to use augmented reality (AR) technology to create an interactive learning system, which help medical students to understand and memorize the 3D anatomy structure easily with tangible augmented reality support. We speculate that by working directly with 3D skull model with visual support and tangible manipulate, this AR system can help young medical students to learn the complex anatomy structure better and faster than only with traditional methods.","author":[{"dropping-particle":"","family":"Chien","given":"Chien Huan","non-dropping-particle":"","parse-names":false,"suffix":""},{"dropping-particle":"","family":"Chen","given":"Chien Hsu","non-dropping-particle":"","parse-names":false,"suffix":""},{"dropping-particle":"","family":"Jeng","given":"Tay Sheng","non-dropping-particle":"","parse-names":false,"suffix":""}],"container-title":"Proceedings of the International MultiConference of Engineers and Computer Scientists 2010, IMECS 2010","id":"ITEM-1","issued":{"date-parts":[["2010"]]},"page":"370-375","title":"An interactive augmented reality system for learning anatomy structure","type":"article-journal","volume":"I"},"uris":["http://www.mendeley.com/documents/?uuid=e0a8bffb-d94b-423c-94b1-b9628fcdcca5"]},{"id":"ITEM-2","itemData":{"DOI":"10.1002/ase.2089","ISSN":"1935-9772","abstract":"Neuroanatomy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Psychology","type":"article-journal"},"uris":["http://www.mendeley.com/documents/?uuid=81582fd5-bd18-4af2-ab96-21a8d52c6725"]}],"mendeley":{"formattedCitation":"(Chien, Chen and Jeng, 2010; Mendez‐Lopez &lt;i&gt;et al.&lt;/i&gt;, 2021)","plainTextFormattedCitation":"(Chien, Chen and Jeng, 2010; Mendez‐Lopez et al., 2021)","previouslyFormattedCitation":"(Chien, Chen and Jeng, 2010;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(Chien, Chen and Jeng, 2010; Mendez‐Lopez </w:t>
      </w:r>
      <w:r>
        <w:rPr>
          <w:rFonts w:ascii="Times New Roman" w:hAnsi="Times New Roman" w:cs="Times New Roman"/>
          <w:i/>
          <w:iCs/>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Besides, the use of AR-based applications can help students work on improving their spatial abilities, even if they had relatively poor orientation skills prior to their experience with AR </w:t>
      </w:r>
      <w:r>
        <w:fldChar w:fldCharType="begin"/>
      </w:r>
      <w:r>
        <w:rPr>
          <w:rFonts w:ascii="Times New Roman" w:hAnsi="Times New Roman" w:cs="Times New Roman"/>
        </w:rPr>
        <w:instrText>ADDIN CSL_CITATION {"citationItems":[{"id":"ITEM-1","itemData":{"DOI":"10.1016/Opportunities","author":[{"dropping-particle":"","family":"Wu","given":"Hsin-kai","non-dropping-particle":"","parse-names":false,"suffix":""},{"dropping-particle":"","family":"Lee","given":"Silvia Wen-yu","non-dropping-particle":"","parse-names":false,"suffix":""},{"dropping-particle":"","family":"Chang","given":"Hsin-yi","non-dropping-particle":"","parse-names":false,"suffix":""},{"dropping-particle":"","family":"Liang","given":"Jyh-chong","non-dropping-particle":"","parse-names":false,"suffix":""},{"dropping-particle":"","family":"Status","given":"Current","non-dropping-particle":"","parse-names":false,"suffix":""}],"id":"ITEM-1","issued":{"date-parts":[["2013"]]},"title":"SC","type":"article-journal"},"uris":["http://www.mendeley.com/documents/?uuid=39d17709-0a6d-4f10-a318-e6667ad26336"]},{"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Psychology","type":"article-journal"},"uris":["http://www.mendeley.com/documents/?uuid=81582fd5-bd18-4af2-ab96-21a8d52c6725"]},{"id":"ITEM-3","itemData":{"DOI":"10.1002/ase.1941","ISSN":"19359780","PMID":"31887792","abstract":"Monoscopically projected three-dimensional (3D) visualization technology may have significant disadvantages for students with lower visual-spatial abilities despite its overall effectiveness in teaching anatomy. Previous research suggests that stereopsis may facilitate a better comprehension of anatomical knowledge. This study evaluated the educational effectiveness of stereoscopic augmented reality (AR) visualization and the modifying effect of visual-spatial abilities on learning. In a double-center randomized controlled trial, first- and second-year (bio)medical undergraduates studied lower limb anatomy with stereoscopic 3D AR model (n = 20), monoscopic 3D desktop model (n = 20), or two-dimensional (2D) anatomical atlas (n = 18). Visual-spatial abilities were tested with Mental Rotation Test (MRT), Paper Folding Test (PFT), and Mechanical Reasoning (MR) Test. Anatomical knowledge was assessed by the validated 30-item paper posttest. The overall posttest scores in the stereoscopic 3D AR group (47.8%) were similar to those in the monoscopic 3D desktop group (38.5%; P = 0.240) and the 2D anatomical atlas group (50.9%; P = 1.00). When stratified by visual-spatial abilities test scores, students with lower MRT scores achieved higher posttest scores in the stereoscopic 3D AR group (49.2%) as compared to the monoscopic 3D desktop group (33.4%; P = 0.015) and similar to the scores in the 2D group (46.4%; P = 0.99). Participants with higher MRT scores performed equally well in all conditions. It is instrumental to consider an aptitude–treatment interaction caused by visual-spatial abilities when designing research into 3D learning. Further research is needed to identify contributing features and the most effective way of introducing this technology into current educational programs.","author":[{"dropping-particle":"","family":"Bogomolova","given":"Katerina","non-dropping-particle":"","parse-names":false,"suffix":""},{"dropping-particle":"","family":"Ham","given":"Ineke J.M.","non-dropping-particle":"van der","parse-names":false,"suffix":""},{"dropping-particle":"","family":"Dankbaar","given":"Mary E.W.","non-dropping-particle":"","parse-names":false,"suffix":""},{"dropping-particle":"","family":"Broek","given":"Walter W.","non-dropping-particle":"van den","parse-names":false,"suffix":""},{"dropping-particle":"","family":"Hovius","given":"Steven E.R.","non-dropping-particle":"","parse-names":false,"suffix":""},{"dropping-particle":"","family":"Hage","given":"Jos A.","non-dropping-particle":"van der","parse-names":false,"suffix":""},{"dropping-particle":"","family":"Hierck","given":"Beerend P.","non-dropping-particle":"","parse-names":false,"suffix":""}],"container-title":"Anatomical Sciences Education","id":"ITEM-3","issue":"5","issued":{"date-parts":[["2020"]]},"page":"558-567","title":"The Effect of Stereoscopic Augmented Reality Visualization on Learning Anatomy and the Modifying Effect of Visual-Spatial Abilities: A Double-Center Randomized Controlled Trial","type":"article-journal","volume":"13"},"uris":["http://www.mendeley.com/documents/?uuid=e20f56d7-d20b-46a3-b892-17a32798c68d"]}],"mendeley":{"formattedCitation":"(Wu &lt;i&gt;et al.&lt;/i&gt;, 2013; Bogomolova &lt;i&gt;et al.&lt;/i&gt;, 2020; Mendez‐Lopez &lt;i&gt;et al.&lt;/i&gt;, 2021)","plainTextFormattedCitation":"(Wu et al., 2013; Bogomolova et al., 2020; Mendez‐Lopez et al., 2021)","previouslyFormattedCitation":"(Wu &lt;i&gt;et al.&lt;/i&gt;, 2013; Bogomolova &lt;i&gt;et al.&lt;/i&gt;, 2020;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(Wu </w:t>
      </w:r>
      <w:r>
        <w:rPr>
          <w:rFonts w:ascii="Times New Roman" w:hAnsi="Times New Roman" w:cs="Times New Roman"/>
          <w:i/>
          <w:iCs/>
          <w:lang w:eastAsia="en-GB"/>
        </w:rPr>
        <w:t>et al.</w:t>
      </w:r>
      <w:r>
        <w:rPr>
          <w:rFonts w:ascii="Times New Roman" w:hAnsi="Times New Roman" w:cs="Times New Roman"/>
          <w:lang w:eastAsia="en-GB"/>
        </w:rPr>
        <w:t xml:space="preserve">, 2013; Bogomolova </w:t>
      </w:r>
      <w:r>
        <w:rPr>
          <w:rFonts w:ascii="Times New Roman" w:hAnsi="Times New Roman" w:cs="Times New Roman"/>
          <w:i/>
          <w:iCs/>
          <w:lang w:eastAsia="en-GB"/>
        </w:rPr>
        <w:t>et al.</w:t>
      </w:r>
      <w:r>
        <w:rPr>
          <w:rFonts w:ascii="Times New Roman" w:hAnsi="Times New Roman" w:cs="Times New Roman"/>
          <w:lang w:eastAsia="en-GB"/>
        </w:rPr>
        <w:t xml:space="preserve">, 2020; Mendez‐Lopez </w:t>
      </w:r>
      <w:r>
        <w:rPr>
          <w:rFonts w:ascii="Times New Roman" w:hAnsi="Times New Roman" w:cs="Times New Roman"/>
          <w:i/>
          <w:iCs/>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lang w:val="fr-FR"/>
        </w:rPr>
        <w:t>.</w:t>
      </w:r>
    </w:p>
    <w:p w:rsidR="00214037" w:rsidRDefault="00E82DAB">
      <w:pPr>
        <w:spacing w:line="360" w:lineRule="auto"/>
        <w:jc w:val="both"/>
        <w:rPr>
          <w:rFonts w:ascii="Times New Roman" w:hAnsi="Times New Roman"/>
        </w:rPr>
      </w:pPr>
      <w:r>
        <w:rPr>
          <w:rFonts w:ascii="Times New Roman" w:hAnsi="Times New Roman" w:cs="Times New Roman"/>
        </w:rPr>
        <w:t xml:space="preserve">In-depth knowledge of neuroanatomy is more important than ever with the rising popularity of minimally invasive neurosurgery (keyhole surgery). </w:t>
      </w:r>
      <w:proofErr w:type="gramStart"/>
      <w:r>
        <w:rPr>
          <w:rFonts w:ascii="Times New Roman" w:hAnsi="Times New Roman" w:cs="Times New Roman"/>
        </w:rPr>
        <w:t>This type of surgery offer</w:t>
      </w:r>
      <w:proofErr w:type="gramEnd"/>
      <w:r>
        <w:rPr>
          <w:rFonts w:ascii="Times New Roman" w:hAnsi="Times New Roman" w:cs="Times New Roman"/>
        </w:rPr>
        <w:t xml:space="preserve"> a better chance of successful outcome by allowing to minimise damage to the surrounding tissues. On the other hand, there are also significant risks associated with the keyhole surgery, as the surgeon cannot clearly see what she or he is doing, so even though minimally invasive neurosurgical procedures are becoming increasingly common, they are still challenging to learn and perform safely </w:t>
      </w:r>
      <w:r>
        <w:fldChar w:fldCharType="begin"/>
      </w:r>
      <w:r>
        <w:rPr>
          <w:rFonts w:ascii="Times New Roman" w:hAnsi="Times New Roman" w:cs="Times New Roman"/>
        </w:rPr>
        <w:instrText>ADDIN CSL_CITATION {"citationItems":[{"id":"ITEM-1","itemData":{"DOI":"10.1016/j.wneu.2017.06.140","ISSN":"18788769","PMID":"28985656","abstract":"Recent biotechnological advances, including three-dimensional microscopy and endoscopy, virtual reality, surgical simulation, surgical robotics, and advanced neuroimaging, have continued to mold the surgeon–computer relationship. For developing neurosurgeons, such tools can reduce the learning curve, improve conceptual understanding of complex anatomy, and enhance visuospatial skills. We explore the current and future roles and application of virtual reality and simulation in neurosurgical training.","author":[{"dropping-particle":"","family":"Bernardo","given":"Antonio","non-dropping-particle":"","parse-names":false,"suffix":""}],"container-title":"World Neurosurgery","id":"ITEM-1","issued":{"date-parts":[["2017"]]},"page":"1015-1029","publisher":"Elsevier Inc","title":"Virtual Reality and Simulation in Neurosurgical Training","type":"article-journal","volume":"106"},"uris":["http://www.mendeley.com/documents/?uuid=aae3a154-21c9-4699-ab5b-092db76a8ec5"]}],"mendeley":{"formattedCitation":"(Bernardo, 2017)","plainTextFormattedCitation":"(Bernardo, 2017)","previouslyFormattedCitation":"(Bernardo, 2017)"},"properties":{"noteIndex":0},"schema":"https://github.com/citation-style-language/schema/raw/master/csl-citation.json"}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(Bernardo, 2017)</w:t>
      </w:r>
      <w:r>
        <w:rPr>
          <w:rFonts w:ascii="Times New Roman" w:hAnsi="Times New Roman" w:cs="Times New Roman"/>
        </w:rPr>
        <w:fldChar w:fldCharType="end"/>
      </w:r>
      <w:r>
        <w:rPr>
          <w:rFonts w:ascii="Times New Roman" w:hAnsi="Times New Roman" w:cs="Times New Roman"/>
        </w:rPr>
        <w:t xml:space="preserve">. There is evidence demonstrating that ability to visualise and interact with neuroanatomical structures in 3D improves neurosurgeons’ confidence and performance </w:t>
      </w:r>
      <w:r>
        <w:fldChar w:fldCharType="begin"/>
      </w:r>
      <w:r>
        <w:rPr>
          <w:rFonts w:ascii="Times New Roman" w:hAnsi="Times New Roman" w:cs="Times New Roman"/>
        </w:rPr>
        <w:instrText>ADDIN CSL_CITATION {"citationItems":[{"id":"ITEM-1","itemData":{"DOI":"10.1016/j.wneu.2017.06.140","ISSN":"18788769","PMID":"28985656","abstract":"Recent biotechnological advances, including three-dimensional microscopy and endoscopy, virtual reality, surgical simulation, surgical robotics, and advanced neuroimaging, have continued to mold the surgeon–computer relationship. For developing neurosurgeons, such tools can reduce the learning curve, improve conceptual understanding of complex anatomy, and enhance visuospatial skills. We explore the current and future roles and application of virtual reality and simulation in neurosurgical training.","author":[{"dropping-particle":"","family":"Bernardo","given":"Antonio","non-dropping-particle":"","parse-names":false,"suffix":""}],"container-title":"World Neurosurgery","id":"ITEM-1","issued":{"date-parts":[["2017"]]},"page":"1015-1029","publisher":"Elsevier Inc","title":"Virtual Reality and Simulation in Neurosurgical Training","type":"article-journal","volume":"106"},"uris":["http://www.mendeley.com/documents/?uuid=aae3a154-21c9-4699-ab5b-092db76a8ec5"]},{"id":"ITEM-2","itemData":{"DOI":"10.1002/ase.2089","ISSN":"1935-9772","abstract":"Neuroanatomy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Psychology","type":"article-journal"},"uris":["http://www.mendeley.com/documents/?uuid=674f6582-ccb9-40fc-ad96-8923f9021a5b"]}],"mendeley":{"formattedCitation":"(Bernardo, 2017; Mendez‐Lopez &lt;i&gt;et al.&lt;/i&gt;, 2021)","plainTextFormattedCitation":"(Bernardo, 2017; Mendez‐Lopez et al., 2021)","previouslyFormattedCitation":"(Bernardo, 2017;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(Bernardo, 2017; 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It is also known that learning in 2D is much more taxing for neurosurgeons’ cognitive abilities and leads to longer operation times, as well as increasing the chance of error </w:t>
      </w:r>
      <w:r>
        <w:fldChar w:fldCharType="begin"/>
      </w:r>
      <w:r>
        <w:rPr>
          <w:rFonts w:ascii="Times New Roman" w:hAnsi="Times New Roman" w:cs="Times New Roman"/>
        </w:rPr>
        <w:instrText>ADDIN CSL_CITATION {"citationItems":[{"id":"ITEM-1","itemData":{"DOI":"10.1016/j.wneu.2017.06.140","ISSN":"18788769","PMID":"28985656","abstract":"Recent biotechnological advances, including three-dimensional microscopy and endoscopy, virtual reality, surgical simulation, surgical robotics, and advanced neuroimaging, have continued to mold the surgeon–computer relationship. For developing neurosurgeons, such tools can reduce the learning curve, improve conceptual understanding of complex anatomy, and enhance visuospatial skills. We explore the current and future roles and application of virtual reality and simulation in neurosurgical training.","author":[{"dropping-particle":"","family":"Bernardo","given":"Antonio","non-dropping-particle":"","parse-names":false,"suffix":""}],"container-title":"World Neurosurgery","id":"ITEM-1","issued":{"date-parts":[["2017"]]},"page":"1015-1029","publisher":"Elsevier Inc","title":"Virtual Reality and Simulation in Neurosurgical Training","type":"article-journal","volume":"106"},"uris":["http://www.mendeley.com/documents/?uuid=aae3a154-21c9-4699-ab5b-092db76a8ec5"]}],"mendeley":{"formattedCitation":"(Bernardo, 2017)","plainTextFormattedCitation":"(Bernardo, 2017)","previouslyFormattedCitation":"(Bernardo, 2017)"},"properties":{"noteIndex":0},"schema":"https://github.com/citation-style-language/schema/raw/master/csl-citation.json"}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(Bernardo, 2017)</w:t>
      </w:r>
      <w:r>
        <w:rPr>
          <w:rFonts w:ascii="Times New Roman" w:hAnsi="Times New Roman" w:cs="Times New Roman"/>
        </w:rPr>
        <w:fldChar w:fldCharType="end"/>
      </w:r>
      <w:r>
        <w:rPr>
          <w:rFonts w:ascii="Times New Roman" w:hAnsi="Times New Roman" w:cs="Times New Roman"/>
        </w:rPr>
        <w:t xml:space="preserve">. Neuroanatomy currently is mostly learned using traditional resources such textbooks, 2D imagery, or post-mortem specimens. However, none of these resources can provide an accurate representation of variations of human neuroanatomy </w:t>
      </w:r>
      <w:r>
        <w:fldChar w:fldCharType="begin"/>
      </w:r>
      <w:r>
        <w:rPr>
          <w:rFonts w:ascii="Times New Roman" w:hAnsi="Times New Roman" w:cs="Times New Roman"/>
        </w:rPr>
        <w:instrText>ADDIN CSL_CITATION {"citationItems":[{"id":"ITEM-1","itemData":{"DOI":"10.3171/2019.9.FOCUS19511","ISSN":"10920684","PMID":"31786547","abstract":"OBJECTIVE Advances in 3-dimensional (3D) printing technology permit the rapid creation of detailed anatomical models. Integration of this technology into neurosurgical practice is still in its nascence, however. One potential application is to create models depicting neurosurgical pathology. The goal of this study was to assess the clinical value of patientspecific 3D printed models for neurosurgical planning and education. METHODS The authors created life-sized, patient-specific models for 4 preoperative cases. Three of the cases involved adults (2 patients with petroclival meningioma and 1 with trigeminal neuralgia) and the remaining case involved a pediatric patient with craniopharyngioma. Models were derived from routine clinical imaging sequences and manufactured using commercially available software and hardware. RESULTS Life-sized, 3D printed models depicting bony, vascular, and neural pathology relevant to each case were successfully manufactured. A variety of commercially available software and hardware were used to create and print each model from radiological sequences. The models for the adult cases were printed in separate pieces, which had to be painted by hand, and could be disassembled for detailed study, while the model for the pediatric case was printed as a single piece in separate-colored resins and could not be disassembled for study. Two of the models were used for patient education, and all were used for presurgical planning by the surgeon. CONCLUSIONS Patient-specific 3D printed models are useful to neurosurgical practice. They may be used as a visualization aid for surgeons and patients, or for education of trainees.","author":[{"dropping-particle":"","family":"Panesar","given":"Sandip S.","non-dropping-particle":"","parse-names":false,"suffix":""},{"dropping-particle":"","family":"Magnetta","given":"Michael","non-dropping-particle":"","parse-names":false,"suffix":""},{"dropping-particle":"","family":"Mukherjee","given":"Debraj","non-dropping-particle":"","parse-names":false,"suffix":""},{"dropping-particle":"","family":"Abhinav","given":"Kumar","non-dropping-particle":"","parse-names":false,"suffix":""},{"dropping-particle":"","family":"Branstetter","given":"Barton F.","non-dropping-particle":"","parse-names":false,"suffix":""},{"dropping-particle":"","family":"Gardner","given":"Paul A.","non-dropping-particle":"","parse-names":false,"suffix":""},{"dropping-particle":"","family":"Iv","given":"Michael","non-dropping-particle":"","parse-names":false,"suffix":""},{"dropping-particle":"","family":"Fernandez-Miranda","given":"Juan C.","non-dropping-particle":"","parse-names":false,"suffix":""}],"container-title":"Neurosurgical Focus","id":"ITEM-1","issue":"6","issued":{"date-parts":[["2019"]]},"page":"1-11","title":"Patient-specific 3-dimensionally printed models for neurosurgical planning and education","type":"article-journal","volume":"47"},"uris":["http://www.mendeley.com/documents/?uuid=c323670b-122a-4e53-ae8c-3e548de846b1"]}],"mendeley":{"formattedCitation":"(Panesar &lt;i&gt;et al.&lt;/i&gt;, 2019)","plainTextFormattedCitation":"(Panesar et al., 2019)","previouslyFormattedCitation":"(Panesar &lt;i&gt;et al.&lt;/i&gt;,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(Panesar </w:t>
      </w:r>
      <w:r>
        <w:rPr>
          <w:rFonts w:ascii="Times New Roman" w:hAnsi="Times New Roman" w:cs="Times New Roman"/>
          <w:i/>
          <w:iCs/>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 xml:space="preserve">. </w:t>
      </w:r>
    </w:p>
    <w:p w:rsidR="00214037" w:rsidRDefault="00E82DAB">
      <w:pPr>
        <w:spacing w:line="360" w:lineRule="auto"/>
        <w:jc w:val="both"/>
        <w:rPr>
          <w:rFonts w:ascii="Times New Roman" w:hAnsi="Times New Roman"/>
        </w:rPr>
      </w:pPr>
      <w:r>
        <w:rPr>
          <w:rFonts w:ascii="Times New Roman" w:hAnsi="Times New Roman" w:cs="Times New Roman"/>
        </w:rPr>
        <w:t xml:space="preserve">As mentioned above, cadaveric specimens, while being highly effective and valuable resources to support anatomy education, have serious limitations when it comes to teaching about the nervous system </w:t>
      </w:r>
      <w:r>
        <w:fldChar w:fldCharType="begin"/>
      </w:r>
      <w:r>
        <w:rPr>
          <w:rFonts w:ascii="Times New Roman" w:hAnsi="Times New Roman" w:cs="Times New Roman"/>
        </w:rPr>
        <w:instrText>ADDIN CSL_CITATION {"citationItems":[{"id":"ITEM-1","itemData":{"author":[{"dropping-particle":"","family":"Papa","given":"Veronica","non-dropping-particle":"","parse-names":false,"suffix":""},{"dropping-particle":"","family":"Vaccarezza","given":"Mauro","non-dropping-particle":"","parse-names":false,"suffix":""}],"container-title":"The Scientific World Journal","id":"ITEM-1","issued":{"date-parts":[["2013"]]},"title":"Teaching_anatomy_in_the_XXI_ce.PDF","type":"article-journal","volume":"2013"},"uris":["http://www.mendeley.com/documents/?uuid=a6598434-67db-47ac-8179-d2df98834225"]}],"mendeley":{"formattedCitation":"(Papa and Vaccarezza, 2013)","plainTextFormattedCitation":"(Papa and Vaccarezza, 2013)","previouslyFormattedCitation":"(Papa and Vaccarezza,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(Papa and Vaccarezza, 2013)</w:t>
      </w:r>
      <w:r>
        <w:rPr>
          <w:rFonts w:ascii="Times New Roman" w:hAnsi="Times New Roman" w:cs="Times New Roman"/>
        </w:rPr>
        <w:fldChar w:fldCharType="end"/>
      </w:r>
      <w:r>
        <w:rPr>
          <w:rFonts w:ascii="Times New Roman" w:hAnsi="Times New Roman" w:cs="Times New Roman"/>
        </w:rPr>
        <w:t xml:space="preserve">. Written resources are usually densely packed with information, most of which is not required for the undergraduate level. 2D resources such as illustrations, photographs, CT, and MRI scans are not intuitive enough, and it can be difficult to imagine 3D neuroanatomical structures when using 2D images as a starting point </w:t>
      </w:r>
      <w:r>
        <w:fldChar w:fldCharType="begin"/>
      </w:r>
      <w:r>
        <w:rPr>
          <w:rFonts w:ascii="Times New Roman" w:hAnsi="Times New Roman" w:cs="Times New Roman"/>
        </w:rPr>
        <w:instrText>ADDIN CSL_CITATION {"citationItems":[{"id":"ITEM-1","itemData":{"author":[{"dropping-particle":"","family":"Papa","given":"Veronica","non-dropping-particle":"","parse-names":false,"suffix":""},{"dropping-particle":"","family":"Vaccarezza","given":"Mauro","non-dropping-particle":"","parse-names":false,"suffix":""}],"container-title":"The Scientific World Journal","id":"ITEM-1","issued":{"date-parts":[["2013"]]},"title":"Teaching_anatomy_in_the_XXI_ce.PDF","type":"article-journal","volume":"2013"},"uris":["http://www.mendeley.com/documents/?uuid=a6598434-67db-47ac-8179-d2df98834225"]}],"mendeley":{"formattedCitation":"(Papa and Vaccarezza, 2013)","plainTextFormattedCitation":"(Papa and Vaccarezza, 2013)","previouslyFormattedCitation":"(Papa and Vaccarezza,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(Papa and Vaccarezza, 2013)</w:t>
      </w:r>
      <w:r>
        <w:rPr>
          <w:rFonts w:ascii="Times New Roman" w:hAnsi="Times New Roman" w:cs="Times New Roman"/>
        </w:rPr>
        <w:fldChar w:fldCharType="end"/>
      </w:r>
      <w:r>
        <w:rPr>
          <w:rFonts w:ascii="Times New Roman" w:hAnsi="Times New Roman" w:cs="Times New Roman"/>
        </w:rPr>
        <w:t>.</w:t>
      </w:r>
    </w:p>
    <w:p w:rsidR="00214037" w:rsidRDefault="00214037">
      <w:pPr>
        <w:spacing w:line="360" w:lineRule="auto"/>
        <w:jc w:val="both"/>
        <w:rPr>
          <w:rFonts w:ascii="Times New Roman" w:hAnsi="Times New Roman" w:cs="Times New Roman"/>
        </w:rPr>
      </w:pPr>
    </w:p>
    <w:p w:rsidR="00214037" w:rsidRDefault="00E82DAB">
      <w:pPr>
        <w:pStyle w:val="Heading3"/>
        <w:rPr>
          <w:rFonts w:ascii="Times New Roman" w:hAnsi="Times New Roman"/>
        </w:rPr>
      </w:pPr>
      <w:r>
        <w:rPr>
          <w:rFonts w:ascii="Times New Roman" w:hAnsi="Times New Roman"/>
          <w:sz w:val="24"/>
          <w:szCs w:val="24"/>
        </w:rPr>
        <w:t xml:space="preserve">1.2.4 </w:t>
      </w:r>
      <w:bookmarkStart w:id="7" w:name="_Toc79335662"/>
      <w:r>
        <w:rPr>
          <w:rFonts w:ascii="Times New Roman" w:hAnsi="Times New Roman"/>
          <w:sz w:val="24"/>
          <w:szCs w:val="24"/>
        </w:rPr>
        <w:t>New Alternative Ways of Teaching Anatomy</w:t>
      </w:r>
    </w:p>
    <w:p w:rsidR="00214037" w:rsidRDefault="00214037">
      <w:pPr>
        <w:spacing w:line="360" w:lineRule="auto"/>
        <w:rPr>
          <w:rFonts w:ascii="Times New Roman" w:hAnsi="Times New Roman" w:cs="Times New Roman"/>
        </w:rPr>
      </w:pPr>
    </w:p>
    <w:p w:rsidR="00214037" w:rsidRDefault="00E82DAB">
      <w:pPr>
        <w:spacing w:line="360" w:lineRule="auto"/>
        <w:rPr>
          <w:rFonts w:ascii="Times New Roman" w:hAnsi="Times New Roman"/>
        </w:rPr>
      </w:pPr>
      <w:r>
        <w:rPr>
          <w:rFonts w:ascii="Times New Roman" w:hAnsi="Times New Roman" w:cs="Times New Roman"/>
        </w:rPr>
        <w:t xml:space="preserve">The move from in-depth anatomy courses to integrated and system-based curricula, as well as small number of anatomy lecturers coupled with limited teaching time creates a strong need for affordable, but still effective alternatives to cadaveric dissections. </w:t>
      </w:r>
      <w:proofErr w:type="spellStart"/>
      <w:r>
        <w:rPr>
          <w:rFonts w:ascii="Times New Roman" w:hAnsi="Times New Roman" w:cs="Times New Roman"/>
        </w:rPr>
        <w:t>Plastination</w:t>
      </w:r>
      <w:proofErr w:type="spellEnd"/>
      <w:r>
        <w:rPr>
          <w:rFonts w:ascii="Times New Roman" w:hAnsi="Times New Roman" w:cs="Times New Roman"/>
        </w:rPr>
        <w:t xml:space="preserve">, medical imaging, educational computer software and blended learning can be considered such alternatives </w:t>
      </w:r>
      <w:r>
        <w:fldChar w:fldCharType="begin"/>
      </w:r>
      <w:r>
        <w:rPr>
          <w:rFonts w:ascii="Times New Roman" w:hAnsi="Times New Roman" w:cs="Times New Roman"/>
        </w:rPr>
        <w:instrText>ADDIN CSL_CITATION {"citationItems":[{"id":"ITEM-1","itemData":{"DOI":"10.1016/j.aanat.2016.02.010","ISSN":"16180402","PMID":"26996541","abstract":"In this report we review the range of teaching resources and strategies used in anatomy education with the aim of coming up with suggestions about the best teaching practices in this area. There is much debate about suitable methods of delivering anatomical knowledge. Competent clinicians, particularly surgeons, need a deep understanding of anatomy for safe clinical procedures. However, because students have had very limited exposure to anatomy during clinical training, there is a concern that medical students are ill-prepared in anatomy when entering clerkships and residency programs. Therefore, developing effective modalities for teaching anatomy is essential to safe medical practice. Cadaver-based instruction has survived as the main instructional tool for hundreds of years, however, there are differing views on whether full cadaver dissection is still appropriate for a modern undergraduate training. The limitations on curricular time, trained anatomy faculty and resources for gross anatomy courses in integrated or/and system-based curricula, have led many medical schools to abandon costly and time-consuming dissection-based instruction in favour of alternative methods of instruction including prosection, medical imaging, living anatomy and multimedia resources. To date, no single teaching tool has been found to meet curriculum requirements. The best way to teach modern anatomy is by combining multiple pedagogical resources to complement one another, students appear to learn more effectively when multimodal and system-based approaches are integrated. Our review suggests that certain professions would have more benefit from certain educational methods or strategies than others. Full body dissection would be best reserved for medical students, especially those with surgical career intentions, while teaching based on prosections and plastination is more suitable for dental, pharmacy and allied health science students. There is a need to direct future research towards evaluation of the suitability of the new teaching methodologies in new curricula and student perceptions of integrated and multimodal teaching paradigms, and the ability of these to satisfy learning outcomes.","author":[{"dropping-particle":"","family":"Estai","given":"Mohamed","non-dropping-particle":"","parse-names":false,"suffix":""},{"dropping-particle":"","family":"Bunt","given":"Stuart","non-dropping-particle":"","parse-names":false,"suffix":""}],"container-title":"Annals of Anatomy","id":"ITEM-1","issued":{"date-parts":[["2016"]]},"page":"151-157","publisher":"Elsevier GmbH.","title":"Best teaching practices in anatomy education: A critical review","type":"article-journal","volume":"208"},"uris":["http://www.mendeley.com/documents/?uuid=29bab206-2f1c-4da8-aac3-7e03d67e494c"]}],"mendeley":{"formattedCitation":"(Estai and Bunt, 2016)","plainTextFormattedCitation":"(Estai and Bunt, 2016)","previouslyFormattedCitation":"(Estai and Bunt,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(Estai and </w:t>
      </w:r>
      <w:r>
        <w:rPr>
          <w:rFonts w:ascii="Times New Roman" w:hAnsi="Times New Roman" w:cs="Times New Roman"/>
          <w:lang w:eastAsia="en-GB"/>
        </w:rPr>
        <w:lastRenderedPageBreak/>
        <w:t>Bunt, 2016)</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Electronic learning resources that employ 3D technology and Virtual and Augmented Reality (VR and AR) can be considered a good alternative to traditional methods of teaching anatomy (i.e., cadaveric dissections, </w:t>
      </w:r>
      <w:proofErr w:type="spellStart"/>
      <w:r>
        <w:rPr>
          <w:rFonts w:ascii="Times New Roman" w:hAnsi="Times New Roman" w:cs="Times New Roman"/>
        </w:rPr>
        <w:t>prosections</w:t>
      </w:r>
      <w:proofErr w:type="spellEnd"/>
      <w:r>
        <w:rPr>
          <w:rFonts w:ascii="Times New Roman" w:hAnsi="Times New Roman" w:cs="Times New Roman"/>
        </w:rPr>
        <w:t xml:space="preserve">, textbooks, two dimensional illustrations and medical imaging such as MRI and CT) </w:t>
      </w:r>
      <w:r>
        <w:fldChar w:fldCharType="begin"/>
      </w:r>
      <w:r>
        <w:rPr>
          <w:rFonts w:ascii="Times New Roman" w:hAnsi="Times New Roman" w:cs="Times New Roman"/>
        </w:rPr>
        <w:instrText>ADDIN CSL_CITATION {"citationItems":[{"id":"ITEM-1","itemData":{"DOI":"10.1111/j.1365-2929.2006.02401.x","ISSN":"03080110","PMID":"16483327","abstract":"INTRODUCTION: Anatomy teaching has perhaps the longest history of any component of formalised medical education. In this article we briefly consider the history of dissection, but also review the neglected topic of the history of the use of living anatomy. CURRENT DEBATES: The current debates about the advantages and disadvantages of cadavers, prosection versus dissection, and the use of living anatomy and radiology instead of cadavers are discussed. THE FUTURE: Future prospects are considered, along with some of the factors that might inhibit change. © Blackwell Publishing Ltd 2006.","author":[{"dropping-particle":"","family":"McLachlan","given":"John C.","non-dropping-particle":"","parse-names":false,"suffix":""},{"dropping-particle":"","family":"Patten","given":"Debra","non-dropping-particle":"","parse-names":false,"suffix":""}],"container-title":"Medical Education","id":"ITEM-1","issue":"3","issued":{"date-parts":[["2006"]]},"page":"243-253","title":"Anatomy teaching: Ghosts of the past, present and future","type":"article-journal","volume":"40"},"uris":["http://www.mendeley.com/documents/?uuid=50aa184d-cf49-494a-ab01-66f6436b436c"]},{"id":"ITEM-2","itemData":{"DOI":"10.1016/j.aanat.2005.07.007","ISSN":"09409602","PMID":"16551018","abstract":"Our study was aimed to show if cadaver dissections are still important in the Anatomy Course for medical students or whether computerized resources could replace them. We followed three groups, one of them (698 students) proceeded through the Anatomy Course in a traditional way, meaning, with cadaver material enough to observe all the regions and structures; the second group (330 students) used many technological resources but not cadaver dissections; and the third group (145 students) followed the course, recently, with the same program but with both practical resources. Theoretical contents were developed in the same way and by the same professor. The traditional teaching group obtained better results than the technologically supported group, evaluated by the number of students that passed their exams. The third group results were better than the others, with regard to passed exams and marks. Even when computerized improvements have developed a new area giving students a lot of elements to facilitate their approach to imaging structures, the possibility of direct contact with tissues and anatomical elements cannot yet be replaced. We are demonstrating that the best possibility is the correct association of all these resources to complement one another. © 2005 Elsevier GmbH. All rights reserved.","author":[{"dropping-particle":"","family":"Biassuto","given":"Susana Norma","non-dropping-particle":"","parse-names":false,"suffix":""},{"dropping-particle":"","family":"Caussa","given":"Lucas Ignacio","non-dropping-particle":"","parse-names":false,"suffix":""},{"dropping-particle":"","family":"Criado del Río","given":"Luis Esteban","non-dropping-particle":"","parse-names":false,"suffix":""}],"container-title":"Annals of Anatomy","id":"ITEM-2","issue":"2","issued":{"date-parts":[["2006"]]},"page":"187-190","title":"Teaching anatomy: Cadavers vs. computers?","type":"article-journal","volume":"188"},"uris":["http://www.mendeley.com/documents/?uuid=796c2c8b-3dd7-4ae1-a432-96f305eac567"]},{"id":"ITEM-3","itemData":{"DOI":"10.1016/j.aanat.2016.02.010","ISSN":"16180402","PMID":"26996541","abstract":"In this report we review the range of teaching resources and strategies used in anatomy education with the aim of coming up with suggestions about the best teaching practices in this area. There is much debate about suitable methods of delivering anatomical knowledge. Competent clinicians, particularly surgeons, need a deep understanding of anatomy for safe clinical procedures. However, because students have had very limited exposure to anatomy during clinical training, there is a concern that medical students are ill-prepared in anatomy when entering clerkships and residency programs. Therefore, developing effective modalities for teaching anatomy is essential to safe medical practice. Cadaver-based instruction has survived as the main instructional tool for hundreds of years, however, there are differing views on whether full cadaver dissection is still appropriate for a modern undergraduate training. The limitations on curricular time, trained anatomy faculty and resources for gross anatomy courses in integrated or/and system-based curricula, have led many medical schools to abandon costly and time-consuming dissection-based instruction in favour of alternative methods of instruction including prosection, medical imaging, living anatomy and multimedia resources. To date, no single teaching tool has been found to meet curriculum requirements. The best way to teach modern anatomy is by combining multiple pedagogical resources to complement one another, students appear to learn more effectively when multimodal and system-based approaches are integrated. Our review suggests that certain professions would have more benefit from certain educational methods or strategies than others. Full body dissection would be best reserved for medical students, especially those with surgical career intentions, while teaching based on prosections and plastination is more suitable for dental, pharmacy and allied health science students. There is a need to direct future research towards evaluation of the suitability of the new teaching methodologies in new curricula and student perceptions of integrated and multimodal teaching paradigms, and the ability of these to satisfy learning outcomes.","author":[{"dropping-particle":"","family":"Estai","given":"Mohamed","non-dropping-particle":"","parse-names":false,"suffix":""},{"dropping-particle":"","family":"Bunt","given":"Stuart","non-dropping-particle":"","parse-names":false,"suffix":""}],"container-title":"Annals of Anatomy","id":"ITEM-3","issued":{"date-parts":[["2016"]]},"page":"151-157","publisher":"Elsevier GmbH.","title":"Best teaching practices in anatomy education: A critical review","type":"article-journal","volume":"208"},"uris":["http://www.mendeley.com/documents/?uuid=29bab206-2f1c-4da8-aac3-7e03d67e494c"]},{"id":"ITEM-4","itemData":{"DOI":"10.1002/ase.2089","ISSN":"1935-9772","abstract":"Neuroanatomy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Education","id":"ITEM-4","issued":{"date-parts":[["2021"]]},"page":"0-2","title":"Evaluation of an Augmented Reality Application for Learning Neuroanatomy in Psychology","type":"article-journal"},"uris":["http://www.mendeley.com/documents/?uuid=81582fd5-bd18-4af2-ab96-21a8d52c6725"]},{"id":"ITEM-5","itemData":{"DOI":"10.9778/cmajo.20170110","ISSN":"2291-0026","abstract":"BACKGROUND Spatial 3-dimensional understanding of the brain is essential to learning neuroanatomy, and 3-dimensional learning techniques have been proposed as tools to enhance neuroanatomy training. The aim of this study was to examine the impact of immersive virtual-reality neuroanatomy training and compare it to traditional paper-based methods. METHODS In this randomized controlled study, participants consisted of first- or second-year medical students from the University of Saskatchewan recruited via email and posters displayed throughout the medical school. Participants were randomly assigned to the virtual-reality group or the paper-based group and studied the spatial relations between neural structures for 12 minutes after performing a neuroanatomy baseline test, with both test and control questions. A postintervention test was administered immediately after the study period and 5-9 days later. Satisfaction measures were obtained. RESULTS Of the 66 participants randomly assigned to the study groups, 64 were included in the final analysis, 31 in the virtual-reality group and 33 in the paper-based group. The 2 groups performed comparably on the baseline questions and showed significant performance improvement on the test questions following study. There were no significant differences between groups for the control questions, the postintervention test questions or the 7-day postintervention test questions. Satisfaction survey results indicated that neurophobia was decreased. INTERPRETATION Results from this study provide evidence that training in neuroanatomy in an immersive and interactive virtual-reality environment may be an effective neuroanatomy learning tool that warrants further study. They also suggest that integration of virtual-reality into neuroanatomy training may improve knowledge retention, increase study motivation and decrease neurophobia.","author":[{"dropping-particle":"","family":"Ekstrand","given":"Chelsea","non-dropping-particle":"","parse-names":false,"suffix":""},{"dropping-particle":"","family":"Jamal","given":"Ali","non-dropping-particle":"","parse-names":false,"suffix":""},{"dropping-particle":"","family":"Nguyen","given":"Ron","non-dropping-particle":"","parse-names":false,"suffix":""},{"dropping-particle":"","family":"Kudryk","given":"Annalise","non-dropping-particle":"","parse-names":false,"suffix":""},{"dropping-particle":"","family":"Mann","given":"Jennifer","non-dropping-particle":"","parse-names":false,"suffix":""},{"dropping-particle":"","family":"Mendez","given":"Ivar","non-dropping-particle":"","parse-names":false,"suffix":""}],"container-title":"CMAJ Open","id":"ITEM-5","issue":"1","issued":{"date-parts":[["2018"]]},"page":"E103-E109","title":"Immersive and interactive virtual reality to improve learning and retention of neuroanatomy in medical students: a randomized controlled study","type":"article-journal","volume":"6"},"uris":["http://www.mendeley.com/documents/?uuid=3ebb17cd-ecab-4698-909f-d60f74dcde5d"]},{"id":"ITEM-6","itemData":{"DOI":"10.1002/ase.1941","ISSN":"19359780","PMID":"31887792","abstract":"Monoscopically projected three-dimensional (3D) visualization technology may have significant disadvantages for students with lower visual-spatial abilities despite its overall effectiveness in teaching anatomy. Previous research suggests that stereopsis may facilitate a better comprehension of anatomical knowledge. This study evaluated the educational effectiveness of stereoscopic augmented reality (AR) visualization and the modifying effect of visual-spatial abilities on learning. In a double-center randomized controlled trial, first- and second-year (bio)medical undergraduates studied lower limb anatomy with stereoscopic 3D AR model (n = 20), monoscopic 3D desktop model (n = 20), or two-dimensional (2D) anatomical atlas (n = 18). Visual-spatial abilities were tested with Mental Rotation Test (MRT), Paper Folding Test (PFT), and Mechanical Reasoning (MR) Test. Anatomical knowledge was assessed by the validated 30-item paper posttest. The overall posttest scores in the stereoscopic 3D AR group (47.8%) were similar to those in the monoscopic 3D desktop group (38.5%; P = 0.240) and the 2D anatomical atlas group (50.9%; P = 1.00). When stratified by visual-spatial abilities test scores, students with lower MRT scores achieved higher posttest scores in the stereoscopic 3D AR group (49.2%) as compared to the monoscopic 3D desktop group (33.4%; P = 0.015) and similar to the scores in the 2D group (46.4%; P = 0.99). Participants with higher MRT scores performed equally well in all conditions. It is instrumental to consider an aptitude–treatment interaction caused by visual-spatial abilities when designing research into 3D learning. Further research is needed to identify contributing features and the most effective way of introducing this technology into current educational programs.","author":[{"dropping-particle":"","family":"Bogomolova","given":"Katerina","non-dropping-particle":"","parse-names":false,"suffix":""},{"dropping-particle":"","family":"Ham","given":"Ineke J.M.","non-dropping-particle":"van der","parse-names":false,"suffix":""},{"dropping-particle":"","family":"Dankbaar","given":"Mary E.W.","non-dropping-particle":"","parse-names":false,"suffix":""},{"dropping-particle":"","family":"Broek","given":"Walter W.","non-dropping-particle":"van den","parse-names":false,"suffix":""},{"dropping-particle":"","family":"Hovius","given":"Steven E.R.","non-dropping-particle":"","parse-names":false,"suffix":""},{"dropping-particle":"","family":"Hage","given":"Jos A.","non-dropping-particle":"van der","parse-names":false,"suffix":""},{"dropping-particle":"","family":"Hierck","given":"Beerend P.","non-dropping-particle":"","parse-names":false,"suffix":""}],"container-title":"Anatomical Sciences Education","id":"ITEM-6","issue":"5","issued":{"date-parts":[["2020"]]},"page":"558-567","title":"The Effect of Stereoscopic Augmented Reality Visualization on Learning Anatomy and the Modifying Effect of Visual-Spatial Abilities: A Double-Center Randomized Controlled Trial","type":"article-journal","volume":"13"},"uris":["http://www.mendeley.com/documents/?uuid=e20f56d7-d20b-46a3-b892-17a32798c68d"]}],"mendeley":{"formattedCitation":"(Biassuto, Caussa and Criado del Río, 2006; McLachlan and Patten, 2006; Estai and Bunt, 2016; Ekstrand &lt;i&gt;et al.&lt;/i&gt;, 2018; Bogomolova &lt;i&gt;et al.&lt;/i&gt;, 2020; Mendez‐Lopez &lt;i&gt;et al.&lt;/i&gt;, 2021)","plainTextFormattedCitation":"(Biassuto, Caussa and Criado del Río, 2006; McLachlan and Patten, 2006; Estai and Bunt, 2016; Ekstrand et al., 2018; Bogomolova et al., 2020; Mendez‐Lopez et al., 2021)","previouslyFormattedCitation":"(Biassuto, Caussa and Criado del Río, 2006; McLachlan and Patten, 2006; Estai and Bunt, 2016; Ekstrand &lt;i&gt;et al.&lt;/i&gt;, 2018; Bogomolova &lt;i&gt;et al.&lt;/i&gt;, 2020;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(Biassuto, Caussa and Criado del Río, 2006; McLachlan and Patten, 2006; Estai and Bunt, 2016; Ekstrand </w:t>
      </w:r>
      <w:r>
        <w:rPr>
          <w:rFonts w:ascii="Times New Roman" w:hAnsi="Times New Roman" w:cs="Times New Roman"/>
          <w:i/>
          <w:lang w:eastAsia="en-GB"/>
        </w:rPr>
        <w:t>et al.</w:t>
      </w:r>
      <w:r>
        <w:rPr>
          <w:rFonts w:ascii="Times New Roman" w:hAnsi="Times New Roman" w:cs="Times New Roman"/>
          <w:lang w:eastAsia="en-GB"/>
        </w:rPr>
        <w:t xml:space="preserve">, 2018; Bogomolova </w:t>
      </w:r>
      <w:r>
        <w:rPr>
          <w:rFonts w:ascii="Times New Roman" w:hAnsi="Times New Roman" w:cs="Times New Roman"/>
          <w:i/>
          <w:lang w:eastAsia="en-GB"/>
        </w:rPr>
        <w:t>et al.</w:t>
      </w:r>
      <w:r>
        <w:rPr>
          <w:rFonts w:ascii="Times New Roman" w:hAnsi="Times New Roman" w:cs="Times New Roman"/>
          <w:lang w:eastAsia="en-GB"/>
        </w:rPr>
        <w:t xml:space="preserve">, 2020; 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VR allows users to be completely immersed in the virtual environment, whereas AR lets users to see the real world with virtual elements overlaid on it </w:t>
      </w:r>
      <w:r>
        <w:fldChar w:fldCharType="begin"/>
      </w:r>
      <w:r>
        <w:rPr>
          <w:rFonts w:ascii="Times New Roman" w:hAnsi="Times New Roman" w:cs="Times New Roman"/>
        </w:rPr>
        <w:instrText>ADDIN CSL_CITATION {"citationItems":[{"id":"ITEM-1","itemData":{"DOI":"10.1016/b978-1-59-749733-6.00001-2","ISBN":"9781597497336","abstract":"Abstract Augmented Reality is the blending of real-world and digital information. There are several methods for creating augmented reality and the technology has been gradually developing for decades. Details about the challenges and opportunities for augmented reality are described. Keywords Augmented Reality, Virtual Environment, Virtual Reality, Marker, AR glasses, HUD, QR codes, Recognition problem","author":[{"dropping-particle":"","family":"Kipper","given":"Gregory","non-dropping-particle":"","parse-names":false,"suffix":""}],"container-title":"Augmented Reality","id":"ITEM-1","issued":{"date-parts":[["2013"]]},"page":"1-27","title":"What Is Augmented Reality?","type":"article-journal"},"uris":["http://www.mendeley.com/documents/?uuid=c9e414a0-9e12-4b88-b962-93eaf4cf872e"]}],"mendeley":{"formattedCitation":"(Kipper, 2013)","plainTextFormattedCitation":"(Kipper, 2013)","previouslyFormattedCitation":"(Kipper,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(Kipper, 2013)</w:t>
      </w:r>
      <w:r>
        <w:rPr>
          <w:rFonts w:ascii="Times New Roman" w:hAnsi="Times New Roman" w:cs="Times New Roman"/>
        </w:rPr>
        <w:fldChar w:fldCharType="end"/>
      </w:r>
      <w:r>
        <w:rPr>
          <w:rFonts w:ascii="Times New Roman" w:hAnsi="Times New Roman" w:cs="Times New Roman"/>
        </w:rPr>
        <w:t xml:space="preserve">. AR overlays digital 3D models on the real world through the use of a camera and a screen, therefore allowing the user to interact with both real and virtual elements of the environment </w:t>
      </w:r>
      <w:r>
        <w:fldChar w:fldCharType="begin"/>
      </w:r>
      <w:r>
        <w:rPr>
          <w:rFonts w:ascii="Times New Roman" w:hAnsi="Times New Roman" w:cs="Times New Roman"/>
        </w:rPr>
        <w:instrText>ADDIN CSL_CITATION {"citationItems":[{"id":"ITEM-1","itemData":{"DOI":"10.1162/pres.1997.6.4.355","ISSN":"10547460","abstract":"This paper surveys the field of augmented reality (AR), in which 3D virtual objects are integrated into a 3D real environment in real time. It describes the medical, manufacturing, visualization, path planning, entertainment, and military applications that have been explored. This paper describes the characteristics of augmented reality systems, including a detailed discussion of the tradeoffs between optical and video blending approaches. Registration and sensing errors are two of the biggest problems in building effective augmented reality systems, so this paper summarizes current efforts to overcome these problems. Future directions and areas requiring further research are discussed. This survey provides a starting point for anyone interested in researching or using augmented reality.","author":[{"dropping-particle":"","family":"Azuma","given":"Ronald T.","non-dropping-particle":"","parse-names":false,"suffix":""}],"container-title":"Presence: Teleoperators and Virtual Environments","id":"ITEM-1","issue":"4","issued":{"date-parts":[["1997"]]},"page":"355-385","title":"A survey of augmented reality","type":"article-journal","volume":"6"},"uris":["http://www.mendeley.com/documents/?uuid=ae2f061e-c452-41d6-a1ea-75ff08ea4a45"]},{"id":"ITEM-2","itemData":{"abstract":"In 1997, Azuma published a survey on augmented reality (AR). Our goal is to complement, rather than replace, the original survey by presenting representative examples of the new advances. We refer one to the original survey for descriptions of potential applications (such as medical visualization, maintenance and repair of complex equipment, annotation, and path planning); summaries of AR system characteristics (such as the advantages and disadvantages of optical and video approaches to blending virtual and real, problems in display focus and contrast, and system portability); and an introduction to the crucial problem of registration, including sources of registration error and error-reduction strategies.","author":[{"dropping-particle":"","family":"Azuma","given":"Ronald","non-dropping-particle":"","parse-names":false,"suffix":""},{"dropping-particle":"","family":"Baillot","given":"Yohan","non-dropping-particle":"","parse-names":false,"suffix":""},{"dropping-particle":"","family":"Behringer","given":"Reinhold","non-dropping-particle":"","parse-names":false,"suffix":""},{"dropping-particle":"","family":"Feiner","given":"Steven K","non-dropping-particle":"","parse-names":false,"suffix":""},{"dropping-particle":"","family":"Julier","given":"Simon","non-dropping-particle":"","parse-names":false,"suffix":""},{"dropping-particle":"","family":"MacIntyre","given":"Blair","non-dropping-particle":"","parse-names":false,"suffix":""}],"container-title":"IEEE Computer Graphics and Applications","id":"ITEM-2","issue":"December","issued":{"date-parts":[["2011"]]},"page":"34-47","publisher":"IEEE","title":"Recent Advances in Proteomics Recent Advances in Proteomics","type":"article-journal","volume":"21"},"uris":["http://www.mendeley.com/documents/?uuid=d347c216-0309-4b65-a5e1-ea610e129194"]}],"mendeley":{"formattedCitation":"(Azuma, 1997; Azuma &lt;i&gt;et al.&lt;/i&gt;, 2011)","plainTextFormattedCitation":"(Azuma, 1997; Azuma et al., 2011)","previouslyFormattedCitation":"(Azuma, 1997; Azuma &lt;i&gt;et al.&lt;/i&gt;, 2011)"},"properties":{"noteIndex":0},"schema":"https://github.com/citation-style-language/schema/raw/master/csl-citation.json"}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(Azuma, 1997; Azuma </w:t>
      </w:r>
      <w:r>
        <w:rPr>
          <w:rFonts w:ascii="Times New Roman" w:hAnsi="Times New Roman" w:cs="Times New Roman"/>
          <w:i/>
          <w:lang w:eastAsia="en-GB"/>
        </w:rPr>
        <w:t>et al.</w:t>
      </w:r>
      <w:r>
        <w:rPr>
          <w:rFonts w:ascii="Times New Roman" w:hAnsi="Times New Roman" w:cs="Times New Roman"/>
          <w:lang w:eastAsia="en-GB"/>
        </w:rPr>
        <w:t>, 2011)</w:t>
      </w:r>
      <w:r>
        <w:rPr>
          <w:rFonts w:ascii="Times New Roman" w:hAnsi="Times New Roman" w:cs="Times New Roman"/>
        </w:rPr>
        <w:fldChar w:fldCharType="end"/>
      </w:r>
      <w:r>
        <w:rPr>
          <w:rFonts w:ascii="Times New Roman" w:hAnsi="Times New Roman" w:cs="Times New Roman"/>
        </w:rPr>
        <w:t xml:space="preserve">. It enhances the real world, but remains intuitive and easy to use </w:t>
      </w:r>
      <w:r>
        <w:fldChar w:fldCharType="begin"/>
      </w:r>
      <w:r>
        <w:rPr>
          <w:rFonts w:ascii="Times New Roman" w:hAnsi="Times New Roman" w:cs="Times New Roman"/>
        </w:rPr>
        <w:instrText>ADDIN CSL_CITATION {"citationItems":[{"id":"ITEM-1","itemData":{"DOI":"10.1162/pres.1997.6.4.355","ISSN":"10547460","abstract":"This paper surveys the field of augmented reality (AR), in which 3D virtual objects are integrated into a 3D real environment in real time. It describes the medical, manufacturing, visualization, path planning, entertainment, and military applications that have been explored. This paper describes the characteristics of augmented reality systems, including a detailed discussion of the tradeoffs between optical and video blending approaches. Registration and sensing errors are two of the biggest problems in building effective augmented reality systems, so this paper summarizes current efforts to overcome these problems. Future directions and areas requiring further research are discussed. This survey provides a starting point for anyone interested in researching or using augmented reality.","author":[{"dropping-particle":"","family":"Azuma","given":"Ronald T.","non-dropping-particle":"","parse-names":false,"suffix":""}],"container-title":"Presence: Teleoperators and Virtual Environments","id":"ITEM-1","issue":"4","issued":{"date-parts":[["1997"]]},"page":"355-385","title":"A survey of augmented reality","type":"article-journal","volume":"6"},"uris":["http://www.mendeley.com/documents/?uuid=ae2f061e-c452-41d6-a1ea-75ff08ea4a45"]},{"id":"ITEM-2","itemData":{"abstract":"In 1997, Azuma published a survey on augmented reality (AR). Our goal is to complement, rather than replace, the original survey by presenting representative examples of the new advances. We refer one to the original survey for descriptions of potential applications (such as medical visualization, maintenance and repair of complex equipment, annotation, and path planning); summaries of AR system characteristics (such as the advantages and disadvantages of optical and video approaches to blending virtual and real, problems in display focus and contrast, and system portability); and an introduction to the crucial problem of registration, including sources of registration error and error-reduction strategies.","author":[{"dropping-particle":"","family":"Azuma","given":"Ronald","non-dropping-particle":"","parse-names":false,"suffix":""},{"dropping-particle":"","family":"Baillot","given":"Yohan","non-dropping-particle":"","parse-names":false,"suffix":""},{"dropping-particle":"","family":"Behringer","given":"Reinhold","non-dropping-particle":"","parse-names":false,"suffix":""},{"dropping-particle":"","family":"Feiner","given":"Steven K","non-dropping-particle":"","parse-names":false,"suffix":""},{"dropping-particle":"","family":"Julier","given":"Simon","non-dropping-particle":"","parse-names":false,"suffix":""},{"dropping-particle":"","family":"MacIntyre","given":"Blair","non-dropping-particle":"","parse-names":false,"suffix":""}],"container-title":"IEEE Computer Graphics and Applications","id":"ITEM-2","issue":"December","issued":{"date-parts":[["2011"]]},"page":"34-47","publisher":"IEEE","title":"Recent Advances in Proteomics Recent Advances in Proteomics","type":"article-journal","volume":"21"},"uris":["http://www.mendeley.com/documents/?uuid=d347c216-0309-4b65-a5e1-ea610e129194"]},{"id":"ITEM-3","itemData":{"DOI":"10.1016/b978-1-59-749733-6.00001-2","ISBN":"9781597497336","abstract":"Abstract Augmented Reality is the blending of real-world and digital information. There are several methods for creating augmented reality and the technology has been gradually developing for decades. Details about the challenges and opportunities for augmented reality are described. Keywords Augmented Reality, Virtual Environment, Virtual Reality, Marker, AR glasses, HUD, QR codes, Recognition problem","author":[{"dropping-particle":"","family":"Kipper","given":"Gregory","non-dropping-particle":"","parse-names":false,"suffix":""}],"container-title":"Augmented Reality","id":"ITEM-3","issued":{"date-parts":[["2013"]]},"page":"1-27","title":"What Is Augmented Reality?","type":"article-journal"},"uris":["http://www.mendeley.com/documents/?uuid=c9e414a0-9e12-4b88-b962-93eaf4cf872e"]}],"mendeley":{"formattedCitation":"(Azuma, 1997; Azuma &lt;i&gt;et al.&lt;/i&gt;, 2011; Kipper, 2013)","plainTextFormattedCitation":"(Azuma, 1997; Azuma et al., 2011; Kipper, 2013)","previouslyFormattedCitation":"(Azuma, 1997; Azuma &lt;i&gt;et al.&lt;/i&gt;, 2011; Kipper,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(Azuma, 1997; Azuma </w:t>
      </w:r>
      <w:r>
        <w:rPr>
          <w:rFonts w:ascii="Times New Roman" w:hAnsi="Times New Roman" w:cs="Times New Roman"/>
          <w:i/>
          <w:lang w:eastAsia="en-GB"/>
        </w:rPr>
        <w:t>et al.</w:t>
      </w:r>
      <w:r>
        <w:rPr>
          <w:rFonts w:ascii="Times New Roman" w:hAnsi="Times New Roman" w:cs="Times New Roman"/>
          <w:lang w:eastAsia="en-GB"/>
        </w:rPr>
        <w:t>, 2011; Kipper, 2013)</w:t>
      </w:r>
      <w:r>
        <w:rPr>
          <w:rFonts w:ascii="Times New Roman" w:hAnsi="Times New Roman" w:cs="Times New Roman"/>
        </w:rPr>
        <w:fldChar w:fldCharType="end"/>
      </w:r>
      <w:r>
        <w:rPr>
          <w:rFonts w:ascii="Times New Roman" w:hAnsi="Times New Roman" w:cs="Times New Roman"/>
        </w:rPr>
        <w:t xml:space="preserve">. AR can be viewed as “a middle ground between real and virtual worlds” </w:t>
      </w:r>
      <w:r>
        <w:fldChar w:fldCharType="begin"/>
      </w:r>
      <w:r>
        <w:rPr>
          <w:rFonts w:ascii="Times New Roman" w:hAnsi="Times New Roman" w:cs="Times New Roman"/>
        </w:rPr>
        <w:instrText>ADDIN CSL_CITATION {"citationItems":[{"id":"ITEM-1","itemData":{"DOI":"10.1016/b978-1-59-749733-6.00001-2","ISBN":"9781597497336","abstract":"Abstract Augmented Reality is the blending of real-world and digital information. There are several methods for creating augmented reality and the technology has been gradually developing for decades. Details about the challenges and opportunities for augmented reality are described. Keywords Augmented Reality, Virtual Environment, Virtual Reality, Marker, AR glasses, HUD, QR codes, Recognition problem","author":[{"dropping-particle":"","family":"Kipper","given":"Gregory","non-dropping-particle":"","parse-names":false,"suffix":""}],"container-title":"Augmented Reality","id":"ITEM-1","issued":{"date-parts":[["2013"]]},"page":"1-27","title":"What Is Augmented Reality?","type":"article-journal"},"uris":["http://www.mendeley.com/documents/?uuid=c9e414a0-9e12-4b88-b962-93eaf4cf872e"]}],"mendeley":{"formattedCitation":"(Kipper, 2013)","plainTextFormattedCitation":"(Kipper, 2013)","previouslyFormattedCitation":"(Kipper,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(Kipper, 2013)</w:t>
      </w:r>
      <w:r>
        <w:rPr>
          <w:rFonts w:ascii="Times New Roman" w:hAnsi="Times New Roman" w:cs="Times New Roman"/>
        </w:rPr>
        <w:fldChar w:fldCharType="end"/>
      </w:r>
      <w:r>
        <w:rPr>
          <w:rFonts w:ascii="Times New Roman" w:hAnsi="Times New Roman" w:cs="Times New Roman"/>
        </w:rPr>
        <w:t xml:space="preserve">. Although this new technology on its own does not necessarily improve the educational process, a number of educators and researchers in the medical field share the view that dynamic and interactive media hold enormous potential for education and training </w:t>
      </w:r>
      <w:r>
        <w:fldChar w:fldCharType="begin"/>
      </w:r>
      <w:r>
        <w:rPr>
          <w:rFonts w:ascii="Times New Roman" w:hAnsi="Times New Roman" w:cs="Times New Roman"/>
        </w:rPr>
        <w:instrText>ADDIN CSL_CITATION {"citationItems":[{"id":"ITEM-1","itemData":{"DOI":"10.1016/j.aanat.2016.02.010","ISSN":"16180402","PMID":"26996541","abstract":"In this report we review the range of teaching resources and strategies used in anatomy education with the aim of coming up with suggestions about the best teaching practices in this area. There is much debate about suitable methods of delivering anatomical knowledge. Competent clinicians, particularly surgeons, need a deep understanding of anatomy for safe clinical procedures. However, because students have had very limited exposure to anatomy during clinical training, there is a concern that medical students are ill-prepared in anatomy when entering clerkships and residency programs. Therefore, developing effective modalities for teaching anatomy is essential to safe medical practice. Cadaver-based instruction has survived as the main instructional tool for hundreds of years, however, there are differing views on whether full cadaver dissection is still appropriate for a modern undergraduate training. The limitations on curricular time, trained anatomy faculty and resources for gross anatomy courses in integrated or/and system-based curricula, have led many medical schools to abandon costly and time-consuming dissection-based instruction in favour of alternative methods of instruction including prosection, medical imaging, living anatomy and multimedia resources. To date, no single teaching tool has been found to meet curriculum requirements. The best way to teach modern anatomy is by combining multiple pedagogical resources to complement one another, students appear to learn more effectively when multimodal and system-based approaches are integrated. Our review suggests that certain professions would have more benefit from certain educational methods or strategies than others. Full body dissection would be best reserved for medical students, especially those with surgical career intentions, while teaching based on prosections and plastination is more suitable for dental, pharmacy and allied health science students. There is a need to direct future research towards evaluation of the suitability of the new teaching methodologies in new curricula and student perceptions of integrated and multimodal teaching paradigms, and the ability of these to satisfy learning outcomes.","author":[{"dropping-particle":"","family":"Estai","given":"Mohamed","non-dropping-particle":"","parse-names":false,"suffix":""},{"dropping-particle":"","family":"Bunt","given":"Stuart","non-dropping-particle":"","parse-names":false,"suffix":""}],"container-title":"Annals of Anatomy","id":"ITEM-1","issued":{"date-parts":[["2016"]]},"page":"151-157","publisher":"Elsevier GmbH.","title":"Best teaching practices in anatomy education: A critical review","type":"article-journal","volume":"208"},"uris":["http://www.mendeley.com/documents/?uuid=29bab206-2f1c-4da8-aac3-7e03d67e494c"]},{"id":"ITEM-2","itemData":{"DOI":"10.1111/j.1365-2929.2006.02401.x","ISSN":"03080110","PMID":"16483327","abstract":"INTRODUCTION: Anatomy teaching has perhaps the longest history of any component of formalised medical education. In this article we briefly consider the history of dissection, but also review the neglected topic of the history of the use of living anatomy. CURRENT DEBATES: The current debates about the advantages and disadvantages of cadavers, prosection versus dissection, and the use of living anatomy and radiology instead of cadavers are discussed. THE FUTURE: Future prospects are considered, along with some of the factors that might inhibit change. © Blackwell Publishing Ltd 2006.","author":[{"dropping-particle":"","family":"McLachlan","given":"John C.","non-dropping-particle":"","parse-names":false,"suffix":""},{"dropping-particle":"","family":"Patten","given":"Debra","non-dropping-particle":"","parse-names":false,"suffix":""}],"container-title":"Medical Education","id":"ITEM-2","issue":"3","issued":{"date-parts":[["2006"]]},"page":"243-253","title":"Anatomy teaching: Ghosts of the past, present and future","type":"article-journal","volume":"40"},"uris":["http://www.mendeley.com/documents/?uuid=50aa184d-cf49-494a-ab01-66f6436b436c"]},{"id":"ITEM-3","itemData":{"DOI":"10.1046/j.1365-2923.2004.01795.x","ISSN":"03080110","PMID":"15025643","abstract":"BACKGROUND: Anatomy learning is generally seen as essential to medicine, and exposure to cadavers is generally seen as essential to anatomy learning around the world. Few voices dissenting from these propositions can be identified. AIMS: This paper aims to consider arguments relating to the use of cadavers in anatomy teaching, and to describe the rationale behind the decision of a new UK medical school not to use cadaveric material. DISCUSSION: First, the background to use of cadavers in anatomy learning is explored, and some general educational principles are explored. Next, arguments for the use of human cadaveric material are summarised. Then, possible arguments against use of cadavers, including educational principles as well as costs, hazards and practicality, are considered. These are much less well explored in the existing literature. Next, the rationale behind the decision of a new UK medical school not to use cadaveric material is indicated, and the programme of anatomy teaching to be employed in the absence of the use of human remains is described. Curriculum design and development, and evaluation procedures, are briefly described. Issues surrounding pathology training by autopsy, and postgraduate training in surgical anatomy, are not addressed in this paper. FUTURE DIRECTIONS: Evidence relating to the effect on medical learning by students not exposed to cadavers is scant, and plainly opportunities will now arise through our programme to gather such evidence. We anticipate that this discussion paper will contribute to an ongoing debate, in which virtually all previous papers on this topic have concluded that use of cadavers is essential to medical learning.","author":[{"dropping-particle":"","family":"McLachlan","given":"John C.","non-dropping-particle":"","parse-names":false,"suffix":""},{"dropping-particle":"","family":"Bligh","given":"John","non-dropping-particle":"","parse-names":false,"suffix":""},{"dropping-particle":"","family":"Bradley","given":"Paul","non-dropping-particle":"","parse-names":false,"suffix":""},{"dropping-particle":"","family":"Searle","given":"Judy","non-dropping-particle":"","parse-names":false,"suffix":""}],"container-title":"Medical Education","id":"ITEM-3","issue":"4","issued":{"date-parts":[["2004"]]},"page":"418-424","title":"Teaching anatomy without cadavers","type":"article-journal","volume":"38"},"uris":["http://www.mendeley.com/documents/?uuid=32540d55-bd28-4a36-ab16-70fbb32e9ce2"]},{"id":"ITEM-4","itemData":{"DOI":"10.1016/j.aanat.2005.07.007","ISSN":"09409602","PMID":"16551018","abstract":"Our study was aimed to show if cadaver dissections are still important in the Anatomy Course for medical students or whether computerized resources could replace them. We followed three groups, one of them (698 students) proceeded through the Anatomy Course in a traditional way, meaning, with cadaver material enough to observe all the regions and structures; the second group (330 students) used many technological resources but not cadaver dissections; and the third group (145 students) followed the course, recently, with the same program but with both practical resources. Theoretical contents were developed in the same way and by the same professor. The traditional teaching group obtained better results than the technologically supported group, evaluated by the number of students that passed their exams. The third group results were better than the others, with regard to passed exams and marks. Even when computerized improvements have developed a new area giving students a lot of elements to facilitate their approach to imaging structures, the possibility of direct contact with tissues and anatomical elements cannot yet be replaced. We are demonstrating that the best possibility is the correct association of all these resources to complement one another. © 2005 Elsevier GmbH. All rights reserved.","author":[{"dropping-particle":"","family":"Biassuto","given":"Susana Norma","non-dropping-particle":"","parse-names":false,"suffix":""},{"dropping-particle":"","family":"Caussa","given":"Lucas Ignacio","non-dropping-particle":"","parse-names":false,"suffix":""},{"dropping-particle":"","family":"Criado del Río","given":"Luis Esteban","non-dropping-particle":"","parse-names":false,"suffix":""}],"container-title":"Annals of Anatomy","id":"ITEM-4","issue":"2","issued":{"date-parts":[["2006"]]},"page":"187-190","title":"Teaching anatomy: Cadavers vs. computers?","type":"article-journal","volume":"188"},"uris":["http://www.mendeley.com/documents/?uuid=796c2c8b-3dd7-4ae1-a432-96f305eac567"]},{"id":"ITEM-5","itemData":{"DOI":"10.1002/ase.2089","ISSN":"1935-9772","abstract":"Neuroanatomy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Education","id":"ITEM-5","issued":{"date-parts":[["2021"]]},"page":"0-2","title":"Evaluation of an Augmented Reality Application for Learning Neuroanatomy in Psychology","type":"article-journal"},"uris":["http://www.mendeley.com/documents/?uuid=81582fd5-bd18-4af2-ab96-21a8d52c6725"]}],"mendeley":{"formattedCitation":"(McLachlan &lt;i&gt;et al.&lt;/i&gt;, 2004; Biassuto, Caussa and Criado del Río, 2006; McLachlan and Patten, 2006; Estai and Bunt, 2016; Mendez‐Lopez &lt;i&gt;et al.&lt;/i&gt;, 2021)","plainTextFormattedCitation":"(McLachlan et al., 2004; Biassuto, Caussa and Criado del Río, 2006; McLachlan and Patten, 2006; Estai and Bunt, 2016; Mendez‐Lopez et al., 2021)","previouslyFormattedCitation":"(McLachlan &lt;i&gt;et al.&lt;/i&gt;, 2004; Biassuto, Caussa and Criado del Río, 2006; McLachlan and Patten, 2006; Estai and Bunt, 2016;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(McLachlan </w:t>
      </w:r>
      <w:r>
        <w:rPr>
          <w:rFonts w:ascii="Times New Roman" w:hAnsi="Times New Roman" w:cs="Times New Roman"/>
          <w:i/>
          <w:lang w:eastAsia="en-GB"/>
        </w:rPr>
        <w:t>et al.</w:t>
      </w:r>
      <w:r>
        <w:rPr>
          <w:rFonts w:ascii="Times New Roman" w:hAnsi="Times New Roman" w:cs="Times New Roman"/>
          <w:lang w:eastAsia="en-GB"/>
        </w:rPr>
        <w:t xml:space="preserve">, 2004; Biassuto, Caussa and Criado del Río, 2006; McLachlan and Patten, 2006; Estai and Bunt, 2016; 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Unlike cadavers, VR and AR-based 3D resources do not require highly complex procedures such as embalming, and there is no need for expensive storage logistics and infrastructure. VR and AR-based learning model also offers advantages of portability and flexibility: it allows students to study at university campuses or at home at their convenience </w:t>
      </w:r>
      <w:r>
        <w:fldChar w:fldCharType="begin"/>
      </w:r>
      <w:r>
        <w:rPr>
          <w:rFonts w:ascii="Times New Roman" w:hAnsi="Times New Roman" w:cs="Times New Roman"/>
        </w:rPr>
        <w:instrText>ADDIN CSL_CITATION {"citationItems":[{"id":"ITEM-1","itemData":{"DOI":"10.1016/j.aanat.2016.02.010","ISSN":"16180402","PMID":"26996541","abstract":"In this report we review the range of teaching resources and strategies used in anatomy education with the aim of coming up with suggestions about the best teaching practices in this area. There is much debate about suitable methods of delivering anatomical knowledge. Competent clinicians, particularly surgeons, need a deep understanding of anatomy for safe clinical procedures. However, because students have had very limited exposure to anatomy during clinical training, there is a concern that medical students are ill-prepared in anatomy when entering clerkships and residency programs. Therefore, developing effective modalities for teaching anatomy is essential to safe medical practice. Cadaver-based instruction has survived as the main instructional tool for hundreds of years, however, there are differing views on whether full cadaver dissection is still appropriate for a modern undergraduate training. The limitations on curricular time, trained anatomy faculty and resources for gross anatomy courses in integrated or/and system-based curricula, have led many medical schools to abandon costly and time-consuming dissection-based instruction in favour of alternative methods of instruction including prosection, medical imaging, living anatomy and multimedia resources. To date, no single teaching tool has been found to meet curriculum requirements. The best way to teach modern anatomy is by combining multiple pedagogical resources to complement one another, students appear to learn more effectively when multimodal and system-based approaches are integrated. Our review suggests that certain professions would have more benefit from certain educational methods or strategies than others. Full body dissection would be best reserved for medical students, especially those with surgical career intentions, while teaching based on prosections and plastination is more suitable for dental, pharmacy and allied health science students. There is a need to direct future research towards evaluation of the suitability of the new teaching methodologies in new curricula and student perceptions of integrated and multimodal teaching paradigms, and the ability of these to satisfy learning outcomes.","author":[{"dropping-particle":"","family":"Estai","given":"Mohamed","non-dropping-particle":"","parse-names":false,"suffix":""},{"dropping-particle":"","family":"Bunt","given":"Stuart","non-dropping-particle":"","parse-names":false,"suffix":""}],"container-title":"Annals of Anatomy","id":"ITEM-1","issued":{"date-parts":[["2016"]]},"page":"151-157","publisher":"Elsevier GmbH.","title":"Best teaching practices in anatomy education: A critical review","type":"article-journal","volume":"208"},"uris":["http://www.mendeley.com/documents/?uuid=29bab206-2f1c-4da8-aac3-7e03d67e494c"]}],"mendeley":{"formattedCitation":"(Estai and Bunt, 2016)","plainTextFormattedCitation":"(Estai and Bunt, 2016)","previouslyFormattedCitation":"(Estai and Bunt,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(Estai and Bunt, 2016)</w:t>
      </w:r>
      <w:r>
        <w:rPr>
          <w:rFonts w:ascii="Times New Roman" w:hAnsi="Times New Roman" w:cs="Times New Roman"/>
        </w:rPr>
        <w:fldChar w:fldCharType="end"/>
      </w:r>
      <w:r>
        <w:rPr>
          <w:rFonts w:ascii="Times New Roman" w:hAnsi="Times New Roman" w:cs="Times New Roman"/>
        </w:rPr>
        <w:t xml:space="preserve">. Besides, 3D technology can be accessed by students any time, any place, and for as long as required, whereas cadavers are only available for limited periods of time at the university facilities  </w:t>
      </w:r>
      <w:r>
        <w:fldChar w:fldCharType="begin"/>
      </w:r>
      <w:r>
        <w:rPr>
          <w:rFonts w:ascii="Times New Roman" w:hAnsi="Times New Roman" w:cs="Times New Roman"/>
        </w:rPr>
        <w:instrText>ADDIN CSL_CITATION {"citationItems":[{"id":"ITEM-1","itemData":{"DOI":"10.26681/jote.2019.030202","ISSN":"2573-1378","abstract":"Understanding anatomy is vital to occupational therapy (OT) for clinical success. Anatomy requires comprehending three-dimensional (3D) human structure relationships and student age and learning style differences may affect this understanding. This study examined how 3D anatomy software influenced online OT students’ grades among different ages and learning styles. The intervention group had 17 students (mean age 33 ± 8 years) and the control group had 18 students (mean age 32 ± 6 years). Students were categorized above or below the age of 30 and completed a learning style questionnaire at the beginning of the course. To determine the usefulness of the software, the intervention group completed a custom-survey. Independent sample t-tests were used to compare grades between the intervention and control groups. Non-parametric tests were used to compare grades of different ages and learning style groups. The intervention group had higher overall final course grades when compared to the control group, although not statistically significant (p&gt;0.05). Additionally, lecture and laboratory grades were not higher (p&gt;0.05). Most students (82%) reported the use of the anatomy software to be helpful in understanding course concepts. No statistically significant course grade differences were found among the different learning styles or two age groups (p&gt;0.05). In conclusion, intervention group final course grades were higher and the software benefitted all learning styles and both age groups. Thus, OT programs should consider using 3D anatomy software programs to aid in foundational anatomy education.","author":[{"dropping-particle":"","family":"Berrios Barillas","given":"Reivian","non-dropping-particle":"","parse-names":false,"suffix":""}],"container-title":"Journal of Occupational Therapy Education","id":"ITEM-1","issue":"2","issued":{"date-parts":[["2019"]]},"title":"The Effect of 3D Human Anatomy Software on Online Students’ Academic Performance","type":"article-journal","volume":"3"},"uris":["http://www.mendeley.com/documents/?uuid=bc0fd8e4-68e8-4a4e-86f9-174267487c3c"]}],"mendeley":{"formattedCitation":"(Berrios Barillas, 2019)","plainTextFormattedCitation":"(Berrios Barillas, 2019)","previouslyFormattedCitation":"(Berrios Barillas,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(Berrios Barillas, 2019)</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While there are some concerns being raised about the lack of haptic responses in AR-based applications, </w:t>
      </w:r>
      <w:proofErr w:type="spellStart"/>
      <w:r>
        <w:rPr>
          <w:rFonts w:ascii="Times New Roman" w:hAnsi="Times New Roman" w:cs="Times New Roman"/>
        </w:rPr>
        <w:t>Kugelmann</w:t>
      </w:r>
      <w:proofErr w:type="spellEnd"/>
      <w:r>
        <w:rPr>
          <w:rFonts w:ascii="Times New Roman" w:hAnsi="Times New Roman" w:cs="Times New Roman"/>
        </w:rPr>
        <w:t xml:space="preserve"> et al. (2018) demonstrated that it did not prevent students from acquiring excellent understanding of three-dimensional anatomy. There is also evidence suggesting that AR-based applications increase students’ motivation and fuel their interest in learning anatomy, mainly due to the interactive aspect of these teaching resources </w:t>
      </w:r>
      <w:r>
        <w:fldChar w:fldCharType="begin"/>
      </w:r>
      <w:r>
        <w:rPr>
          <w:rFonts w:ascii="Times New Roman" w:hAnsi="Times New Roman" w:cs="Times New Roman"/>
        </w:rPr>
        <w:instrText>ADDIN CSL_CITATION {"citationItems":[{"id":"ITEM-1","itemData":{"DOI":"10.1016/j.aanat.2017.09.011","ISSN":"16180402","PMID":"29017852","abstract":"When preparing young medical students for clinical activity, it is indispensable to acquaint them with anatomical section images which enable them to use the clinical application of imaging methods. A new Augmented Reality Magic Mirror (AR MM) system, which provides the advantage of a novel, interactive learning tool in addition to a regular dissection course, was therefore tested and evaluated by 880 first-year medical students as part of the macroscopic anatomy course in 2015/16 at Ludwig-Maximilians-Universität (LMU) in Munich. The system consists of an RGB-D sensor as a real-time tracking device, which enables the system to link a deposited section image to the projection of the user's body, as well as a large display mimicking a real-world physical mirror. Using gesture input, the users have the ability to interactively explore radiological images in different anatomical intersection planes. We designed a tutorial during which students worked with the system in groups of about 12 and evaluated the results. Subsequently, each participant was asked to assess the system's value by filling out a Likert-scale questionnaire. The respondents approved all statements which stressed the potential of the system to serve as an additional learning resource for anatomical education. In this case, emphasis was put on active learning, 3-dimensional understanding, and a better comprehension of the course of structures. We are convinced that such an AR MM system can be beneficially installed into anatomical education in order to prepare medical students more effectively for the clinical standards and for more interactive, student-centered learning.","author":[{"dropping-particle":"","family":"Kugelmann","given":"Daniela","non-dropping-particle":"","parse-names":false,"suffix":""},{"dropping-particle":"","family":"Stratmann","given":"Leonard","non-dropping-particle":"","parse-names":false,"suffix":""},{"dropping-particle":"","family":"Nühlen","given":"Nils","non-dropping-particle":"","parse-names":false,"suffix":""},{"dropping-particle":"","family":"Bork","given":"Felix","non-dropping-particle":"","parse-names":false,"suffix":""},{"dropping-particle":"","family":"Hoffmann","given":"Saskia","non-dropping-particle":"","parse-names":false,"suffix":""},{"dropping-particle":"","family":"Samarbarksh","given":"Golbarg","non-dropping-particle":"","parse-names":false,"suffix":""},{"dropping-particle":"","family":"Pferschy","given":"Anna","non-dropping-particle":"","parse-names":false,"suffix":""},{"dropping-particle":"","family":"Heide","given":"Anna Maria","non-dropping-particle":"von der","parse-names":false,"suffix":""},{"dropping-particle":"","family":"Eimannsberger","given":"Andreas","non-dropping-particle":"","parse-names":false,"suffix":""},{"dropping-particle":"","family":"Fallavollita","given":"Pascal","non-dropping-particle":"","parse-names":false,"suffix":""},{"dropping-particle":"","family":"Navab","given":"Nassir","non-dropping-particle":"","parse-names":false,"suffix":""},{"dropping-particle":"","family":"Waschke","given":"Jens","non-dropping-particle":"","parse-names":false,"suffix":""}],"container-title":"Annals of Anatomy","id":"ITEM-1","issued":{"date-parts":[["2018","1","1"]]},"page":"71-77","publisher":"Elsevier GmbH","title":"An Augmented Reality magic mirror as additive teaching device for gross anatomy","type":"article-journal","volume":"215"},"uris":["http://www.mendeley.com/documents/?uuid=3e289b21-bdcb-36e6-9c67-942053acd432"]},{"id":"ITEM-2","itemData":{"DOI":"10.1111/medu.13843","ISSN":"13652923","PMID":"30859593","author":[{"dropping-particle":"","family":"Weeks","given":"Joanna K.","non-dropping-particle":"","parse-names":false,"suffix":""},{"dropping-particle":"","family":"Amiel","given":"Jonathan M.","non-dropping-particle":"","parse-names":false,"suffix":""}],"container-title":"Medical Education","id":"ITEM-2","issue":"5","issued":{"date-parts":[["2019"]]},"page":"516-517","title":"Enhancing neuroanatomy education with augmented reality","type":"article-journal","volume":"53"},"uris":["http://www.mendeley.com/documents/?uuid=5c6a847d-a1cb-4a78-b2a9-5cef6fcd2b57"]}],"mendeley":{"formattedCitation":"(Kugelmann &lt;i&gt;et al.&lt;/i&gt;, 2018; Weeks and Amiel, 2019)","plainTextFormattedCitation":"(Kugelmann et al., 2018; Weeks and Amiel, 2019)","previouslyFormattedCitation":"(Kugelmann &lt;i&gt;et al.&lt;/i&gt;, 2018; Weeks and Amiel,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(Kugelmann </w:t>
      </w:r>
      <w:r>
        <w:rPr>
          <w:rFonts w:ascii="Times New Roman" w:hAnsi="Times New Roman" w:cs="Times New Roman"/>
          <w:i/>
          <w:lang w:eastAsia="en-GB"/>
        </w:rPr>
        <w:t>et al.</w:t>
      </w:r>
      <w:r>
        <w:rPr>
          <w:rFonts w:ascii="Times New Roman" w:hAnsi="Times New Roman" w:cs="Times New Roman"/>
          <w:lang w:eastAsia="en-GB"/>
        </w:rPr>
        <w:t>, 2018; Weeks and Amiel, 2019)</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AR has the potential to make educational environments “more productive, pleasurable and interactive than ever before” </w:t>
      </w:r>
      <w:r>
        <w:fldChar w:fldCharType="begin"/>
      </w:r>
      <w:r>
        <w:rPr>
          <w:rFonts w:ascii="Times New Roman" w:hAnsi="Times New Roman" w:cs="Times New Roman"/>
        </w:rPr>
        <w:instrText>ADDIN CSL_CITATION {"citationItems":[{"id":"ITEM-1","itemData":{"DOI":"10.1021/jo971990i","ISSN":"00223263","abstract":"Aminopolycarboxylic esters react with C60 under photolysis to produce fullerene multicarboxylates. Irradiation of tetramethyl ethylenediaminetetraacetate (EDTA) with C60 yields the EDTA-containing fullerene monoadduct C60(MeOOCCH)2NCH2CH2N(CH 2COOMe)2. In addition, several other C60 monoadducts are also isolated and characterized, including compounds due to EDTA fragmentation. Similar results are observed with pentamethyldimethylenetriaminepentaacetate (DTPA). When partially methylated nitrilotriacetic acid is irradiated with C60, decarboxylation occurs and organodihydrofullerene derivatives such as C60(H)(CH2N(CH2COOMe)2) are formed. Radical mechanisms are proposed for both types of photoreactions. The fullerene derivatives are characterized by their spectroscopic data. Photoreactions of C60 with other analogous molecules also support the conclusions.","author":[{"dropping-particle":"","family":"Lee","given":"Kangdon (University of Nothern Colorado)","non-dropping-particle":"","parse-names":false,"suffix":""}],"container-title":"TechTrends • March/April 2012","id":"ITEM-1","issue":"13","issued":{"date-parts":[["2012"]]},"page":"4240-4247","title":"Augmented Reality in Education and Training","type":"article-journal","volume":"63"},"uris":["http://www.mendeley.com/documents/?uuid=7ca87e31-65d8-4531-af84-0dd148a86baf"]},{"id":"ITEM-2","itemData":{"DOI":"10.1002/ase.2089","ISSN":"1935-9772","abstract":"Neuroanatomy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Education","id":"ITEM-2","issued":{"date-parts":[["2021"]]},"page":"0-2","title":"Evaluation of an Augmented Reality Application for Learning Neuroanatomy in Psychology","type":"article-journal"},"uris":["http://www.mendeley.com/documents/?uuid=81582fd5-bd18-4af2-ab96-21a8d52c6725"]},{"id":"ITEM-3","itemData":{"DOI":"10.1111/medu.13843","ISSN":"13652923","PMID":"30859593","author":[{"dropping-particle":"","family":"Weeks","given":"Joanna K.","non-dropping-particle":"","parse-names":false,"suffix":""},{"dropping-particle":"","family":"Amiel","given":"Jonathan M.","non-dropping-particle":"","parse-names":false,"suffix":""}],"container-title":"Medical Education","id":"ITEM-3","issue":"5","issued":{"date-parts":[["2019"]]},"page":"516-517","title":"Enhancing neuroanatomy education with augmented reality","type":"article-journal","volume":"53"},"uris":["http://www.mendeley.com/documents/?uuid=5c6a847d-a1cb-4a78-b2a9-5cef6fcd2b57"]}],"mendeley":{"formattedCitation":"(Lee, 2012; Weeks and Amiel, 2019; Mendez‐Lopez &lt;i&gt;et al.&lt;/i&gt;, 2021)","plainTextFormattedCitation":"(Lee, 2012; Weeks and Amiel, 2019; Mendez‐Lopez et al., 2021)","previouslyFormattedCitation":"(Lee, 2012; Weeks and Amiel, 2019;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(Lee, 2012; Weeks and Amiel, 2019; 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 xml:space="preserve">. Applications simulating virtual dissection can allow students to carry out the same action repeatedly, honing their skills, something that is impossible with an actual cadaver </w:t>
      </w:r>
      <w:r>
        <w:fldChar w:fldCharType="begin"/>
      </w:r>
      <w:r>
        <w:rPr>
          <w:rFonts w:ascii="Times New Roman" w:hAnsi="Times New Roman" w:cs="Times New Roman"/>
        </w:rPr>
        <w:instrText>ADDIN CSL_CITATION {"citationItems":[{"id":"ITEM-1","itemData":{"DOI":"10.1016/j.hpe.2019.11.001","ISSN":"24523011","abstract":"Purpose Anatomy is a cornerstone of health professions education from which clinicians develop their clinical skills. Cadaveric dissection is considered the “gold standard”; however, the evolution of technology in recent years has produced virtual cadaver dissection. This case study describes the utilization of the Anatomage Virtual Dissection Table (AT) in a Human Anatomy for Nurse Anesthesia course by a student unable to perform cadaveric dissection due to potential health risks associated with pregnancy and formaldehyde exposure. Methods A case study design was used to compare exam results of a student completing all dissections on the AT with her 25-student cohort completing their dissections on cadavers. The student in the AT group also provided qualitative feedback of her experience utilizing the AT. Results The findings of this study confirm that a significant gain in knowledge occurs with both AT dissection and cadaveric dissections, without significant difference between exam scores with two dissection methods. Discussion While educators continue to debate the most effective way to teach anatomy, this case provides a literature review, advantages and disadvantages of the different dissection modalities, and offers student perceptions related to completing all dissections on the AT. The conclusion is no single method should solely be used to teach and learn anatomy, and that student learning is more about how faculty utilize a method than about the specific method itself.","author":[{"dropping-particle":"","family":"Washmuth","given":"Nicholas B.","non-dropping-particle":"","parse-names":false,"suffix":""},{"dropping-particle":"","family":"Cahoon","given":"Terri","non-dropping-particle":"","parse-names":false,"suffix":""},{"dropping-particle":"","family":"Tuggle","given":"Katrina","non-dropping-particle":"","parse-names":false,"suffix":""},{"dropping-particle":"","family":"Hunsinger","given":"Ronald N.","non-dropping-particle":"","parse-names":false,"suffix":""}],"container-title":"Health Professions Education","id":"ITEM-1","issue":"2","issued":{"date-parts":[["2020"]]},"page":"247-255","publisher":"Elsevier Masson SAS","title":"Virtual Dissection: Alternative to Cadaveric Dissection for a Pregnant Nurse Anesthesia Student","type":"article-journal","volume":"6"},"uris":["http://www.mendeley.com/documents/?uuid=91b2f69d-1695-408d-bcf5-2254e7ece76c"]}],"mendeley":{"formattedCitation":"(Washmuth &lt;i&gt;et al.&lt;/i&gt;, 2020)","plainTextFormattedCitation":"(Washmuth et al., 2020)","previouslyFormattedCitation":"(Washmuth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(Washmuth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Unlike physical models and cross-sections, AR-based applications allow students to </w:t>
      </w:r>
      <w:r>
        <w:rPr>
          <w:rFonts w:ascii="Times New Roman" w:hAnsi="Times New Roman" w:cs="Times New Roman"/>
        </w:rPr>
        <w:lastRenderedPageBreak/>
        <w:t xml:space="preserve">virtually pull apart and put back together anatomical structures, which significantly improves their understanding of the material </w:t>
      </w:r>
      <w:r>
        <w:fldChar w:fldCharType="begin"/>
      </w:r>
      <w:r>
        <w:rPr>
          <w:rFonts w:ascii="Times New Roman" w:hAnsi="Times New Roman" w:cs="Times New Roman"/>
        </w:rPr>
        <w:instrText>ADDIN CSL_CITATION {"citationItems":[{"id":"ITEM-1","itemData":{"DOI":"10.1002/ase.1912","ISSN":"19359780","PMID":"31269322","abstract":"Neuroanatomy education is a challenging field which could benefit from modern innovations, such as augmented reality (AR) applications. This study investigates the differences on test scores, cognitive load, and motivation after neuroanatomy learning using AR applications or using cross-sections of the brain. Prior to two practical assignments, a pretest (extended matching questions, double-choice questions and a test on cross-sectional anatomy) and a mental rotation test (MRT) were completed. Sex and MRT scores were used to stratify students over the two groups. The two practical assignments were designed to study (1) general brain anatomy and (2) subcortical structures. Subsequently, participants completed a posttest similar to the pretest and a motivational questionnaire. Finally, a focus group interview was conducted to appraise participants’ perceptions. Medical and biomedical students (n = 31); 19 males (61.3%) and 12 females (38.7%), mean age 19.2 ± 1.7 years participated in this experiment. Students who worked with cross-sections (n = 16) showed significantly more improvement on test scores than students who worked with GreyMapp-AR (P = 0.035) (n = 15). Further analysis showed that this difference was primarily caused by significant improvement on the cross-sectional questions. Students in the cross-section group, moreover, experienced a significantly higher germane (P = 0.009) and extraneous cognitive load (P = 0.016) than students in the GreyMapp-AR group. No significant differences were found in motivational scores. To conclude, this study suggests that AR applications can play a role in future anatomy education as an add-on educational tool, especially in learning three-dimensional relations of anatomical structures.","author":[{"dropping-particle":"","family":"Henssen","given":"Dylan J.H.A.","non-dropping-particle":"","parse-names":false,"suffix":""},{"dropping-particle":"","family":"Heuvel","given":"Loes","non-dropping-particle":"van den","parse-names":false,"suffix":""},{"dropping-particle":"","family":"Jong","given":"Guido","non-dropping-particle":"De","parse-names":false,"suffix":""},{"dropping-particle":"","family":"Vorstenbosch","given":"Marc A.T.M.","non-dropping-particle":"","parse-names":false,"suffix":""},{"dropping-particle":"","family":"Cappellen van Walsum","given":"Anne Marie","non-dropping-particle":"van","parse-names":false,"suffix":""},{"dropping-particle":"","family":"Hurk","given":"Marianne M.","non-dropping-particle":"Van den","parse-names":false,"suffix":""},{"dropping-particle":"","family":"Kooloos","given":"Jan G.M.","non-dropping-particle":"","parse-names":false,"suffix":""},{"dropping-particle":"","family":"Bartels","given":"Ronald H.M.A.","non-dropping-particle":"","parse-names":false,"suffix":""}],"container-title":"Anatomical Sciences Education","id":"ITEM-1","issue":"3","issued":{"date-parts":[["2020"]]},"page":"353-365","title":"Neuroanatomy Learning: Augmented Reality vs. Cross-Sections","type":"article-journal","volume":"13"},"uris":["http://www.mendeley.com/documents/?uuid=835d4d51-3768-4cdb-9c2d-782d1325c6cc"]}],"mendeley":{"formattedCitation":"(Henssen &lt;i&gt;et al.&lt;/i&gt;, 2020)","plainTextFormattedCitation":"(Henssen et al., 2020)","previouslyFormattedCitation":"(Henssen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(Henssen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It is proven that</w:t>
      </w:r>
      <w:r>
        <w:rPr>
          <w:rFonts w:ascii="Times New Roman" w:hAnsi="Times New Roman" w:cs="Times New Roman"/>
          <w:shd w:val="clear" w:color="auto" w:fill="FFFFFF"/>
        </w:rPr>
        <w:t xml:space="preserve"> simulation-based learning model is more efficient than the traditional master-apprentice teaching model, it flattens the learning curve, reduces number of clinical errors, which in turn leads to reduced healthcare costs </w:t>
      </w:r>
      <w:r>
        <w:fldChar w:fldCharType="begin"/>
      </w:r>
      <w:r>
        <w:rPr>
          <w:rFonts w:ascii="Times New Roman" w:hAnsi="Times New Roman" w:cs="Times New Roman"/>
          <w:shd w:val="clear" w:color="auto" w:fill="FFFFFF"/>
        </w:rPr>
        <w:instrText>ADDIN CSL_CITATION {"citationItems":[{"id":"ITEM-1","itemData":{"DOI":"10.4103/ajns.ajns_269_18","ISSN":"1793-5482","abstract":"In medicine there is an increasing emphasis on efficiency, error reduction, and training within limited hours. Simulation training has played a role in neurosurgical training. With improvements in haptic technology and visual displays, virtual reality surgical simulators can offer a tool for surgical planning, and training in a safe environment. In this review we discuss the current state of medical simulation, the integration of simulation into current neurosurgical residency training, specific neurosurgical simulation experiences, the potential benefit of simulation and the future of neurosurgical simulation.","author":[{"dropping-particle":"","family":"Oliveira","given":"LouiseMakarem","non-dropping-particle":"","parse-names":false,"suffix":""},{"dropping-particle":"","family":"Figueiredo","given":"EbervalGadelha","non-dropping-particle":"","parse-names":false,"suffix":""}],"container-title":"Asian Journal of Neurosurgery","id":"ITEM-1","issue":"2","issued":{"date-parts":[["2019"]]},"page":"364","publisher":"Medknow","title":"Simulation training methods in neurological surgery","type":"article-journal","volume":"14"},"uris":["http://www.mendeley.com/documents/?uuid=66687360-a449-3e60-9b72-bd0abdd6b50e"]}],"mendeley":{"formattedCitation":"(Oliveira and Figueiredo, 2019)","plainTextFormattedCitation":"(Oliveira and Figueiredo, 2019)","previouslyFormattedCitation":"(Oliveira and Figueiredo, 2019)"},"properties":{"noteIndex":0},"schema":"https://github.com/citation-style-language/schema/raw/master/csl-citation.json"}</w:instrText>
      </w:r>
      <w:r>
        <w:rPr>
          <w:rFonts w:ascii="Times New Roman" w:hAnsi="Times New Roman" w:cs="Times New Roman"/>
          <w:shd w:val="clear" w:color="auto" w:fill="FFFFFF"/>
        </w:rPr>
        <w:fldChar w:fldCharType="separate"/>
      </w:r>
      <w:r>
        <w:rPr>
          <w:rFonts w:ascii="Times New Roman" w:hAnsi="Times New Roman" w:cs="Times New Roman"/>
          <w:shd w:val="clear" w:color="auto" w:fill="FFFFFF"/>
          <w:lang w:eastAsia="en-GB"/>
        </w:rPr>
        <w:t>(Oliveira and Figueiredo, 2019)</w:t>
      </w:r>
      <w:r>
        <w:rPr>
          <w:rFonts w:ascii="Times New Roman" w:hAnsi="Times New Roman" w:cs="Times New Roman"/>
          <w:shd w:val="clear" w:color="auto" w:fill="FFFFFF"/>
        </w:rPr>
        <w:fldChar w:fldCharType="end"/>
      </w:r>
      <w:r>
        <w:rPr>
          <w:rFonts w:ascii="Times New Roman" w:hAnsi="Times New Roman" w:cs="Times New Roman"/>
          <w:shd w:val="clear" w:color="auto" w:fill="FFFFFF"/>
        </w:rPr>
        <w:t xml:space="preserve">. </w:t>
      </w:r>
      <w:r>
        <w:rPr>
          <w:rFonts w:ascii="Times New Roman" w:hAnsi="Times New Roman" w:cs="Times New Roman"/>
        </w:rPr>
        <w:t xml:space="preserve">AR-based educational apps used on mobile devices have potential to increase students’ productivity by sending task reminders and employ other ways to redirect learner’s attention. Mobile technology also means that learners can communicate and collaborate with each other </w:t>
      </w:r>
      <w:r>
        <w:fldChar w:fldCharType="begin"/>
      </w:r>
      <w:r>
        <w:rPr>
          <w:rFonts w:ascii="Times New Roman" w:hAnsi="Times New Roman" w:cs="Times New Roman"/>
        </w:rPr>
        <w:instrText>ADDIN CSL_CITATION {"citationItems":[{"id":"ITEM-1","itemData":{"DOI":"10.1016/Opportunities","author":[{"dropping-particle":"","family":"Wu","given":"Hsin-kai","non-dropping-particle":"","parse-names":false,"suffix":""},{"dropping-particle":"","family":"Lee","given":"Silvia Wen-yu","non-dropping-particle":"","parse-names":false,"suffix":""},{"dropping-particle":"","family":"Chang","given":"Hsin-yi","non-dropping-particle":"","parse-names":false,"suffix":""},{"dropping-particle":"","family":"Liang","given":"Jyh-chong","non-dropping-particle":"","parse-names":false,"suffix":""},{"dropping-particle":"","family":"Status","given":"Current","non-dropping-particle":"","parse-names":false,"suffix":""}],"id":"ITEM-1","issued":{"date-parts":[["2013"]]},"title":"SC","type":"article-journal"},"uris":["http://www.mendeley.com/documents/?uuid=39d17709-0a6d-4f10-a318-e6667ad26336"]}],"mendeley":{"formattedCitation":"(Wu &lt;i&gt;et al.&lt;/i&gt;, 2013)","plainTextFormattedCitation":"(Wu et al., 2013)","previouslyFormattedCitation":"(Wu &lt;i&gt;et al.&lt;/i&gt;, 2013)"},"properties":{"noteIndex":0},"schema":"https://github.com/citation-style-language/schema/raw/master/csl-citation.json"}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(Wu </w:t>
      </w:r>
      <w:r>
        <w:rPr>
          <w:rFonts w:ascii="Times New Roman" w:hAnsi="Times New Roman" w:cs="Times New Roman"/>
          <w:i/>
          <w:lang w:eastAsia="en-GB"/>
        </w:rPr>
        <w:t>et al.</w:t>
      </w:r>
      <w:r>
        <w:rPr>
          <w:rFonts w:ascii="Times New Roman" w:hAnsi="Times New Roman" w:cs="Times New Roman"/>
          <w:lang w:eastAsia="en-GB"/>
        </w:rPr>
        <w:t>, 2013)</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hAnsi="Times New Roman" w:cs="Times New Roman"/>
        </w:rPr>
        <w:t>Although 3D learning resources tend to be more effective than 2D alternatives (</w:t>
      </w:r>
      <w:r>
        <w:rPr>
          <w:rFonts w:ascii="Times New Roman" w:hAnsi="Times New Roman" w:cs="Times New Roman"/>
          <w:lang w:eastAsia="en-GB"/>
        </w:rPr>
        <w:t>Mayer and Moreno, 2003</w:t>
      </w:r>
      <w:r>
        <w:rPr>
          <w:rFonts w:ascii="Times New Roman" w:hAnsi="Times New Roman" w:cs="Times New Roman"/>
        </w:rPr>
        <w:t xml:space="preserve">), such as textbooks and 2D images, there are still some pitfalls that must be taken into account. For example, if learning resource is overloaded with information, it can confuse the user and reduce quality of learning. However, most of the VR and AR-based applications allow interaction, which can mitigate this risk </w:t>
      </w:r>
      <w:r>
        <w:fldChar w:fldCharType="begin"/>
      </w:r>
      <w:r>
        <w:rPr>
          <w:rFonts w:ascii="Times New Roman" w:hAnsi="Times New Roman" w:cs="Times New Roman"/>
        </w:rPr>
        <w:instrText>ADDIN CSL_CITATION {"citationItems":[{"id":"ITEM-1","itemData":{"DOI":"10.1207/S15326985EP3801_6","ISSN":"00461520","abstract":"First, we propose a theory of multimedia learning based on the assumptions that humans possess separate systems for processing pictorial and verbal material (dual-channel assumption), each channel is limited in the amount of material that can be processed at one time (limited-capacity assumption), and meaningful learning involves cognitive processing including building connections between pictorial and verbal representations (active-processing assumption). Second, based on the cognitive theory of multimedia learning, we examine the concept of cognitive overload in which the learner's intended cognitive processing exceeds the learner's available cognitive capacity. Third, we examine five overload scenarios. For each overload scenario, we offer one or two theory-based suggestions for reducing cognitive load, and we summarize our research results aimed at testing the effectiveness of each suggestion. Overall, our analysis shows that cognitive load is a central consideration in the design of multimedia instruction.","author":[{"dropping-particle":"","family":"Mayer","given":"Richard E.","non-dropping-particle":"","parse-names":false,"suffix":""},{"dropping-particle":"","family":"Moreno","given":"Roxana","non-dropping-particle":"","parse-names":false,"suffix":""}],"container-title":"Educational Psychologist","id":"ITEM-1","issue":"1","issued":{"date-parts":[["2003"]]},"page":"43-52","title":"Nine ways to reduce cognitive load in multimedia learning","type":"article-journal","volume":"38"},"uris":["http://www.mendeley.com/documents/?uuid=8f160fde-622a-4519-ad2c-a969cdaa6312"]}],"mendeley":{"formattedCitation":"(Mayer and Moreno, 2003)","plainTextFormattedCitation":"(Mayer and Moreno, 2003)","previouslyFormattedCitation":"(Mayer and Moreno, 2003)"},"properties":{"noteIndex":0},"schema":"https://github.com/citation-style-language/schema/raw/master/csl-citation.json"}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(Mayer and Moreno, 2003)</w:t>
      </w:r>
      <w:r>
        <w:rPr>
          <w:rFonts w:ascii="Times New Roman" w:hAnsi="Times New Roman" w:cs="Times New Roman"/>
        </w:rPr>
        <w:fldChar w:fldCharType="end"/>
      </w:r>
      <w:r>
        <w:rPr>
          <w:rFonts w:ascii="Times New Roman" w:hAnsi="Times New Roman" w:cs="Times New Roman"/>
        </w:rPr>
        <w:t xml:space="preserve">. However, interactive elements alone do not make a 3D-based learning tool more accessible to users: poorly designed interface can take user’s attention away from the task of learning the concepts presented in the application, and therefore increase cognitive load, rather that relieve it. Therefore, it is paramount that the interface is designed with human computer interaction concepts in mind. </w:t>
      </w:r>
      <w:r>
        <w:fldChar w:fldCharType="begin"/>
      </w:r>
      <w:r>
        <w:rPr>
          <w:rFonts w:ascii="Times New Roman" w:hAnsi="Times New Roman" w:cs="Times New Roman"/>
        </w:rPr>
        <w:instrText>ADDIN CSL_CITATION {"citationItems":[{"id":"ITEM-1","itemData":{"DOI":"10.1016/j.learninstruc.2004.06.007","ISSN":"09594752","abstract":"In summary, the papers in this volume indicate a significant forward step in our understanding of learning from dynamic and interactive media. In particular, they move beyond a simplistic view of dynamic displays as realistic simulations of visible events, and consider the ways in which distortions, augmentations and visualizations of non-visual phenomena can be instructive. Second, they address some of the challenges as well as the advantages of learning from dynamic displays. Third, they address some of the cognitive abilities and skills that might come into play in learning from interactive displays. Finally, the papers in this volume report relevant data, including process data on how people learn from media, which can provide important new insights. In addition to these important steps, we need more attention to what is to be learned in a given situation and the abilities (especially internal visualization abilities) that learners bring to the situation in order to improve our understanding of how dynamic media can be best used in the educational process and how the educational process itself must adapt to the availability of new media. © 2004 Elsevier Ltd. All rights reserved.","author":[{"dropping-particle":"","family":"Hegarty","given":"Mary","non-dropping-particle":"","parse-names":false,"suffix":""}],"container-title":"Learning and Instruction","id":"ITEM-1","issue":"3","issued":{"date-parts":[["2004"]]},"page":"343-351","title":"Dynamic visualizations and learning: Getting to the difficult questions","type":"article-journal","volume":"14"},"uris":["http://www.mendeley.com/documents/?uuid=cab0550f-c6f9-4348-8014-2903c553f9d8"]}],"mendeley":{"formattedCitation":"(Hegarty, 2004)","plainTextFormattedCitation":"(Hegarty, 2004)","previouslyFormattedCitation":"(Hegarty, 2004)"},"properties":{"noteIndex":0},"schema":"https://github.com/citation-style-language/schema/raw/master/csl-citation.json"}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(Hegarty, 2004)</w:t>
      </w:r>
      <w:r>
        <w:rPr>
          <w:rFonts w:ascii="Times New Roman" w:hAnsi="Times New Roman" w:cs="Times New Roman"/>
        </w:rPr>
        <w:fldChar w:fldCharType="end"/>
      </w:r>
      <w:r>
        <w:rPr>
          <w:rFonts w:ascii="Times New Roman" w:hAnsi="Times New Roman" w:cs="Times New Roman"/>
        </w:rPr>
        <w:t xml:space="preserve">.  Wu et al (2013) warn of potential risk of cognitive overload for users due to “large amount of information they encounter, the multiple technological devices they are required to use, and the complex tasks they have to accomplish”. There is also evidence suggesting that students with weaker visual-spatial abilities are likely to experience difficulties with rotating 3D models to a specified view </w:t>
      </w:r>
      <w:r>
        <w:fldChar w:fldCharType="begin"/>
      </w:r>
      <w:r>
        <w:rPr>
          <w:rFonts w:ascii="Times New Roman" w:hAnsi="Times New Roman" w:cs="Times New Roman"/>
        </w:rPr>
        <w:instrText>ADDIN CSL_CITATION {"citationItems":[{"id":"ITEM-1","itemData":{"DOI":"10.1002/ase.1941","ISSN":"19359780","PMID":"31887792","abstract":"Monoscopically projected three-dimensional (3D) visualization technology may have significant disadvantages for students with lower visual-spatial abilities despite its overall effectiveness in teaching anatomy. Previous research suggests that stereopsis may facilitate a better comprehension of anatomical knowledge. This study evaluated the educational effectiveness of stereoscopic augmented reality (AR) visualization and the modifying effect of visual-spatial abilities on learning. In a double-center randomized controlled trial, first- and second-year (bio)medical undergraduates studied lower limb anatomy with stereoscopic 3D AR model (n = 20), monoscopic 3D desktop model (n = 20), or two-dimensional (2D) anatomical atlas (n = 18). Visual-spatial abilities were tested with Mental Rotation Test (MRT), Paper Folding Test (PFT), and Mechanical Reasoning (MR) Test. Anatomical knowledge was assessed by the validated 30-item paper posttest. The overall posttest scores in the stereoscopic 3D AR group (47.8%) were similar to those in the monoscopic 3D desktop group (38.5%; P = 0.240) and the 2D anatomical atlas group (50.9%; P = 1.00). When stratified by visual-spatial abilities test scores, students with lower MRT scores achieved higher posttest scores in the stereoscopic 3D AR group (49.2%) as compared to the monoscopic 3D desktop group (33.4%; P = 0.015) and similar to the scores in the 2D group (46.4%; P = 0.99). Participants with higher MRT scores performed equally well in all conditions. It is instrumental to consider an aptitude–treatment interaction caused by visual-spatial abilities when designing research into 3D learning. Further research is needed to identify contributing features and the most effective way of introducing this technology into current educational programs.","author":[{"dropping-particle":"","family":"Bogomolova","given":"Katerina","non-dropping-particle":"","parse-names":false,"suffix":""},{"dropping-particle":"","family":"Ham","given":"Ineke J.M.","non-dropping-particle":"van der","parse-names":false,"suffix":""},{"dropping-particle":"","family":"Dankbaar","given":"Mary E.W.","non-dropping-particle":"","parse-names":false,"suffix":""},{"dropping-particle":"","family":"Broek","given":"Walter W.","non-dropping-particle":"van den","parse-names":false,"suffix":""},{"dropping-particle":"","family":"Hovius","given":"Steven E.R.","non-dropping-particle":"","parse-names":false,"suffix":""},{"dropping-particle":"","family":"Hage","given":"Jos A.","non-dropping-particle":"van der","parse-names":false,"suffix":""},{"dropping-particle":"","family":"Hierck","given":"Beerend P.","non-dropping-particle":"","parse-names":false,"suffix":""}],"container-title":"Anatomical Sciences Education","id":"ITEM-1","issue":"5","issued":{"date-parts":[["2020"]]},"page":"558-567","title":"The Effect of Stereoscopic Augmented Reality Visualization on Learning Anatomy and the Modifying Effect of Visual-Spatial Abilities: A Double-Center Randomized Controlled Trial","type":"article-journal","volume":"13"},"uris":["http://www.mendeley.com/documents/?uuid=e20f56d7-d20b-46a3-b892-17a32798c68d"]}],"mendeley":{"formattedCitation":"(Bogomolova &lt;i&gt;et al.&lt;/i&gt;, 2020)","plainTextFormattedCitation":"(Bogomolova et al., 2020)","previouslyFormattedCitation":"(Bogomolova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(Bogomolova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 xml:space="preserve">. Other challenges associated with the novel teaching methods include providing dedicated space for AR education, providing educational and IT support for these sessions, and providing additional capital for the required devices and software (Weeks and </w:t>
      </w:r>
      <w:proofErr w:type="spellStart"/>
      <w:r>
        <w:rPr>
          <w:rFonts w:ascii="Times New Roman" w:hAnsi="Times New Roman" w:cs="Times New Roman"/>
        </w:rPr>
        <w:t>Amiel</w:t>
      </w:r>
      <w:proofErr w:type="spellEnd"/>
      <w:r>
        <w:rPr>
          <w:rFonts w:ascii="Times New Roman" w:hAnsi="Times New Roman" w:cs="Times New Roman"/>
        </w:rPr>
        <w:t>, 2019).</w:t>
      </w:r>
    </w:p>
    <w:p w:rsidR="00214037" w:rsidRDefault="00E82DAB">
      <w:pPr>
        <w:spacing w:line="360" w:lineRule="auto"/>
        <w:rPr>
          <w:rFonts w:ascii="Times New Roman" w:hAnsi="Times New Roman"/>
        </w:rPr>
      </w:pPr>
      <w:r>
        <w:rPr>
          <w:rFonts w:ascii="Times New Roman" w:hAnsi="Times New Roman" w:cs="Times New Roman"/>
        </w:rPr>
        <w:t>Thomas et al. (2010) presented Bangor Augmented Reality Education Tool for Anatomy (BARETA), a system that combines AR technology with 3D models, providing students with haptic elements as well as with visual. The main goal of the project was to develop an interface that is more intuitive that the traditional setup, which uses mouse and keyboard. Thomas et al. suggest that AR as a teaching method offers a lot of advantages over other resources. One of them is opportunity for collaboration, as the AR environment can be shared. “</w:t>
      </w:r>
      <w:r>
        <w:rPr>
          <w:rFonts w:ascii="Times New Roman" w:hAnsi="Times New Roman" w:cs="Times New Roman"/>
          <w:i/>
          <w:iCs/>
        </w:rPr>
        <w:t>AR can also provide the user with effective positional cues because the surrounding real environment is constantly visible</w:t>
      </w:r>
      <w:r>
        <w:rPr>
          <w:rFonts w:ascii="Times New Roman" w:hAnsi="Times New Roman" w:cs="Times New Roman"/>
        </w:rPr>
        <w:t xml:space="preserve">”, add Thomas et al. Finally, AR offers simple and intuitive interface that is easy to master </w:t>
      </w:r>
      <w:r>
        <w:fldChar w:fldCharType="begin"/>
      </w:r>
      <w:r>
        <w:rPr>
          <w:rFonts w:ascii="Times New Roman" w:hAnsi="Times New Roman" w:cs="Times New Roman"/>
        </w:rPr>
        <w:instrText>ADDIN CSL_CITATION {"citationItems":[{"id":"ITEM-1","itemData":{"DOI":"10.3109/17453050903557359","ISSN":"17453054","PMID":"20297908","abstract":"The use of Virtual Environments has been widely reported as a method of teaching anatomy. Generally such environments only convey the shape of the anatomy to the student. We present the Bangor Augmented Reality Education Tool for Anatomy BARETA, a system that combines Augmented Reality AR technology with models produced using Rapid Prototyping RP technology, to provide the student with stimulation for touch as well as sight. The principal aims of this work were to provide an interface more intuitive than a mouse and keyboard, and to evaluate such a system as a viable supplement to traditional cadaver based education. © 2010 Informa UK Ltd.","author":[{"dropping-particle":"","family":"Thomas","given":"Rhys Gethin","non-dropping-particle":"","parse-names":false,"suffix":""},{"dropping-particle":"","family":"John","given":"Nigel William","non-dropping-particle":"","parse-names":false,"suffix":""},{"dropping-particle":"","family":"Delieu","given":"John Michael","non-dropping-particle":"","parse-names":false,"suffix":""}],"container-title":"Journal of Visual Communication in Medicine","id":"ITEM-1","issue":"1","issued":{"date-parts":[["2010","3"]]},"page":"6-15","publisher":"Taylor &amp; Francis","title":"Augmented reality for anatomical education","type":"article-journal","volume":"33"},"uris":["http://www.mendeley.com/documents/?uuid=f47b78cc-bb22-36b0-8703-764c41880959"]}],"mendeley":{"formattedCitation":"(Thomas, John and Delieu, 2010)","plainTextFormattedCitation":"(Thomas, John and Delieu, 2010)","previouslyFormattedCitation":"(Thomas, John and Delieu, 2010)"},"properties":{"noteIndex":0},"schema":"https://github.com/citation-style-language/schema/raw/master/csl-citation.json"}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(Thomas, John and Delieu, 2010)</w:t>
      </w:r>
      <w:r>
        <w:rPr>
          <w:rFonts w:ascii="Times New Roman" w:hAnsi="Times New Roman" w:cs="Times New Roman"/>
        </w:rPr>
        <w:fldChar w:fldCharType="end"/>
      </w:r>
      <w:r>
        <w:rPr>
          <w:rFonts w:ascii="Times New Roman" w:hAnsi="Times New Roman" w:cs="Times New Roman"/>
        </w:rPr>
        <w:t xml:space="preserve">. </w:t>
      </w:r>
      <w:proofErr w:type="spellStart"/>
      <w:r>
        <w:rPr>
          <w:rFonts w:ascii="Times New Roman" w:hAnsi="Times New Roman" w:cs="Times New Roman"/>
        </w:rPr>
        <w:t>Ruthberg</w:t>
      </w:r>
      <w:proofErr w:type="spellEnd"/>
      <w:r>
        <w:rPr>
          <w:rFonts w:ascii="Times New Roman" w:hAnsi="Times New Roman" w:cs="Times New Roman"/>
        </w:rPr>
        <w:t xml:space="preserve"> et al. (2020) consider Mixed Reality (which could be considered a more advanced form of AR</w:t>
      </w:r>
      <w:proofErr w:type="gramStart"/>
      <w:r>
        <w:rPr>
          <w:rFonts w:ascii="Times New Roman" w:hAnsi="Times New Roman" w:cs="Times New Roman"/>
        </w:rPr>
        <w:t>)  the</w:t>
      </w:r>
      <w:proofErr w:type="gramEnd"/>
      <w:r>
        <w:rPr>
          <w:rFonts w:ascii="Times New Roman" w:hAnsi="Times New Roman" w:cs="Times New Roman"/>
        </w:rPr>
        <w:t xml:space="preserve"> best teaching resource for these reasons. Mixed Reality, which </w:t>
      </w:r>
      <w:r>
        <w:rPr>
          <w:rFonts w:ascii="Times New Roman" w:hAnsi="Times New Roman" w:cs="Times New Roman"/>
        </w:rPr>
        <w:lastRenderedPageBreak/>
        <w:t xml:space="preserve">merges real and virtual environments (similar to AR), offers users opportunity to collaborate, simple interface, plus all the advantages provided by VR, but without its shortcomings, such as isolation and mild dizziness experienced by some users. Overall discomfort due to use of AR as compared to use of VR is much lower </w:t>
      </w:r>
      <w:r>
        <w:fldChar w:fldCharType="begin"/>
      </w:r>
      <w:r>
        <w:rPr>
          <w:rFonts w:ascii="Times New Roman" w:hAnsi="Times New Roman" w:cs="Times New Roman"/>
        </w:rPr>
        <w:instrText>ADDIN CSL_CITATION {"citationItems":[{"id":"ITEM-1","itemData":{"DOI":"10.1002/ase.2089","ISSN":"1935-9772","abstract":"Neuroanatomy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Education","id":"ITEM-1","issued":{"date-parts":[["2021"]]},"page":"0-2","title":"Evaluation of an Augmented Reality Application for Learning Neuroanatomy in Psychology","type":"article-journal"},"uris":["http://www.mendeley.com/documents/?uuid=674f6582-ccb9-40fc-ad96-8923f9021a5b"]}],"mendeley":{"formattedCitation":"(Mendez‐Lopez &lt;i&gt;et al.&lt;/i&gt;, 2021)","plainTextFormattedCitation":"(Mendez‐Lopez et al., 2021)","previouslyFormattedCitation":"(Mendez‐Lopez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Cadaveric dissections still play a very important role in teaching anatomy, however, it should be acknowledged that new initiatives such as that of Visible Human datasets could potentially supplement, or even replace completely this traditional way of teaching anatomy </w:t>
      </w:r>
      <w:r>
        <w:rPr>
          <w:rFonts w:ascii="Times New Roman" w:hAnsi="Times New Roman" w:cs="Times New Roman"/>
          <w:lang w:eastAsia="en-GB"/>
        </w:rPr>
        <w:t>(</w:t>
      </w:r>
      <w:proofErr w:type="spellStart"/>
      <w:r>
        <w:rPr>
          <w:rFonts w:ascii="Times New Roman" w:hAnsi="Times New Roman" w:cs="Times New Roman"/>
          <w:lang w:eastAsia="en-GB"/>
        </w:rPr>
        <w:t>Motsinger</w:t>
      </w:r>
      <w:proofErr w:type="spellEnd"/>
      <w:r>
        <w:rPr>
          <w:rFonts w:ascii="Times New Roman" w:hAnsi="Times New Roman" w:cs="Times New Roman"/>
          <w:lang w:eastAsia="en-GB"/>
        </w:rPr>
        <w:t xml:space="preserve">, 2020). </w:t>
      </w:r>
      <w:proofErr w:type="spellStart"/>
      <w:r>
        <w:rPr>
          <w:rFonts w:ascii="Times New Roman" w:hAnsi="Times New Roman" w:cs="Times New Roman"/>
        </w:rPr>
        <w:t>Azer</w:t>
      </w:r>
      <w:proofErr w:type="spellEnd"/>
      <w:r>
        <w:rPr>
          <w:rFonts w:ascii="Times New Roman" w:hAnsi="Times New Roman" w:cs="Times New Roman"/>
        </w:rPr>
        <w:t xml:space="preserve"> and </w:t>
      </w:r>
      <w:proofErr w:type="spellStart"/>
      <w:r>
        <w:rPr>
          <w:rFonts w:ascii="Times New Roman" w:hAnsi="Times New Roman" w:cs="Times New Roman"/>
          <w:lang w:eastAsia="en-GB"/>
        </w:rPr>
        <w:t>Eizenberg</w:t>
      </w:r>
      <w:proofErr w:type="spellEnd"/>
      <w:r>
        <w:rPr>
          <w:rFonts w:ascii="Times New Roman" w:hAnsi="Times New Roman" w:cs="Times New Roman"/>
        </w:rPr>
        <w:t xml:space="preserve"> (2007) studied attitudes of first and second-year medical students towards cadaveric dissections. The results demonstrated that the first year students ranked cadaveric dissection as more effective than the second year students, who preferred textbooks as their main learning resource.  </w:t>
      </w:r>
      <w:r>
        <w:rPr>
          <w:rFonts w:ascii="Times New Roman" w:hAnsi="Times New Roman"/>
        </w:rPr>
        <w:t>However, these new methods of teaching did not influence either first or second year students perceptions of cadaveric dissection, and were seen as additional resources at most</w:t>
      </w:r>
      <w:r>
        <w:rPr>
          <w:rFonts w:ascii="Times New Roman" w:hAnsi="Times New Roman" w:cs="Times New Roman"/>
        </w:rPr>
        <w:t xml:space="preserve"> </w:t>
      </w:r>
      <w:r>
        <w:fldChar w:fldCharType="begin"/>
      </w:r>
      <w:r>
        <w:rPr>
          <w:rFonts w:ascii="Times New Roman" w:hAnsi="Times New Roman" w:cs="Times New Roman"/>
        </w:rPr>
        <w:instrText>ADDIN CSL_CITATION {"citationItems":[{"id":"ITEM-1","itemData":{"DOI":"10.1007/s00276-007-0180-x","ISSN":"09301038","PMID":"17318286","abstract":"Background: The introduction of a problem-based learning (PBL) curriculum at the School of Medicine of the University of Melbourne has necessitated a reduction in the number of lectures and limited the use of dissection in teaching anatomy. In the new curriculum, students learn the anatomy of different body systems using PBL tutorials, practical classes, pre-dissected specimens, computer-aided learning multimedia and a few dissection classes. The aims of this study are: (1) to assess the views of first- and second-year medical students on the importance of dissection in learning about the anatomy, (2) to assess if students' views have been affected by demographic variables such as gender, academic background and being a local or an international student, and (3) to assess which educational tools helped them most in learning the anatomy and whether dissection sessions have helped them in better understanding anatomy. Methods: First- and second-year students enrolled in the medical course participated in this study. Students were asked to fill out a 5-point Likert scale questionnaire. Data was analysed using Mann - Whitney's U test, Wilcoxon's signed-ranks or the calculation of the Chi-square value. Results: The response rates were 89% for both first- and second-year students. Compared to second-year students, first-year students perceived dissection to be important for deep understanding of anatomy (P &lt; 0.001), making learning interesting (P &lt; 0.001) and introducing them to emergency procedures (P &lt; 0.001). Further, they preferred dissection over any other approach (P &lt; 0.001). First-year students ranked dissection (44%), textbooks (23%), computer-aided learning (CAL), multimedia (10%), self-directed learning (6%) and lectures (5%) as the most valuable resources for learning anatomy, whereas second-year students found textbooks (38%), dissection (18%), pre-dissected specimens (11%), self-directed learning (9%), lectures (7%) and CAL programs (7%) as most useful. Neither of the groups showed a significant preference for pre-dissected specimens, CAL multimedia or lectures over dissection. Conclusions: Both first- and second-year students, regardless of their gender, academic background, or citizenship felt that the time devoted to dissection classes were not adequate. Students agreed that dissection deepened their understanding of anatomical structures, provided them with a three-dimensional perspective of structures and helped them recall what they learnt…","author":[{"dropping-particle":"","family":"Azer","given":"Samy A.","non-dropping-particle":"","parse-names":false,"suffix":""},{"dropping-particle":"","family":"Eizenberg","given":"Norm","non-dropping-particle":"","parse-names":false,"suffix":""}],"container-title":"Surgical and Radiologic Anatomy","id":"ITEM-1","issue":"2","issued":{"date-parts":[["2007"]]},"page":"173-180","title":"Do we need dissection in an integrated problem-based learning medical course? Perceptions of first- and second-year students","type":"article-journal","volume":"29"},"uris":["http://www.mendeley.com/documents/?uuid=72a5d798-4429-4091-bf41-f9dc9e019461"]}],"mendeley":{"formattedCitation":"(Azer and Eizenberg, 2007)","plainTextFormattedCitation":"(Azer and Eizenberg, 2007)","previouslyFormattedCitation":"(Azer and Eizenberg, 2007)"},"properties":{"noteIndex":0},"schema":"https://github.com/citation-style-language/schema/raw/master/csl-citation.json"}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(Azer and Eizenberg, 2007)</w:t>
      </w:r>
      <w:r>
        <w:rPr>
          <w:rFonts w:ascii="Times New Roman" w:hAnsi="Times New Roman" w:cs="Times New Roman"/>
        </w:rPr>
        <w:fldChar w:fldCharType="end"/>
      </w:r>
      <w:r>
        <w:rPr>
          <w:rFonts w:ascii="Times New Roman" w:hAnsi="Times New Roman" w:cs="Times New Roman"/>
        </w:rPr>
        <w:t xml:space="preserve">. There is some evidence suggesting that learning style of a student can play important role in determining the end result from using computer-based study materials. Those students who are self-disciplined and able to take charge of their own learning can benefit more from online-based 3D resources, whereas students who prefer more structured and supervised learning mode are disadvantaged </w:t>
      </w:r>
      <w:r>
        <w:fldChar w:fldCharType="begin"/>
      </w:r>
      <w:r>
        <w:rPr>
          <w:rFonts w:ascii="Times New Roman" w:hAnsi="Times New Roman" w:cs="Times New Roman"/>
        </w:rPr>
        <w:instrText>ADDIN CSL_CITATION {"citationItems":[{"id":"ITEM-1","itemData":{"DOI":"10.1002/ase.1528","ISSN":"19359780","PMID":"25903289","abstract":"This study was designed to assess the grades, self-perceived learning, and satisfaction between occupational therapy students who used a gross anatomy laboratory versus online anatomy software (AnatomyTV) as tools to learn anatomy at a large public university and a satellite campus in the mid-western United States. The goal was to determine if equivalent learning outcomes could be achieved regardless of learning tool used. In addition, it was important to determine why students chose the gross anatomy laboratory over online AnatomyTV. A two group, post-test only design was used with data gathered at the end of the course. Primary outcomes were students' grades, self-perceived learning, and satisfaction. In addition, a survey was used to collect descriptive data. One cadaver prosection was available for every four students in the gross anatomy laboratory. AnatomyTV was available online through the university library. At the conclusion of the course, the gross anatomy laboratory group had significantly higher grade percentage, self-perceived learning, and satisfaction than the AnatomyTV group. However, the practical significance of the difference is debatable. The significantly greater time spent in gross anatomy laboratory during the laboratory portion of the course may have affected the study outcomes. In addition, some students may find the difference in (B+) versus (A-) grade as not practically significant. Further research needs to be conducted to identify what specific anatomy teaching resources are most effective beyond prosection for students without access to a gross anatomy laboratory.","author":[{"dropping-particle":"","family":"Mathiowetz","given":"Virgil","non-dropping-particle":"","parse-names":false,"suffix":""},{"dropping-particle":"","family":"Yu","given":"Chih Huang","non-dropping-particle":"","parse-names":false,"suffix":""},{"dropping-particle":"","family":"Quake-Rapp","given":"Cindee","non-dropping-particle":"","parse-names":false,"suffix":""}],"container-title":"Anatomical Sciences Education","id":"ITEM-1","issue":"1","issued":{"date-parts":[["2016"]]},"page":"52-59","title":"Comparison of a gross anatomy laboratory to online anatomy software for teaching anatomy","type":"article-journal","volume":"9"},"uris":["http://www.mendeley.com/documents/?uuid=e3be94c1-f5ec-4ab9-bb2b-5ebd65c57903"]}],"mendeley":{"formattedCitation":"(Mathiowetz, Yu and Quake-Rapp, 2016)","plainTextFormattedCitation":"(Mathiowetz, Yu and Quake-Rapp, 2016)","previouslyFormattedCitation":"(Mathiowetz, Yu and Quake-Rapp,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(Mathiowetz, Yu and Quake-Rapp, 2016)</w:t>
      </w:r>
      <w:r>
        <w:rPr>
          <w:rFonts w:ascii="Times New Roman" w:hAnsi="Times New Roman" w:cs="Times New Roman"/>
        </w:rPr>
        <w:fldChar w:fldCharType="end"/>
      </w:r>
      <w:r>
        <w:rPr>
          <w:rFonts w:ascii="Times New Roman" w:hAnsi="Times New Roman" w:cs="Times New Roman"/>
        </w:rPr>
        <w:t xml:space="preserve">. </w:t>
      </w:r>
      <w:r>
        <w:rPr>
          <w:rFonts w:ascii="Times New Roman" w:hAnsi="Times New Roman"/>
        </w:rPr>
        <w:t xml:space="preserve">The shift towards students taking charge of their own learning process and the greater use of an individual online learning spaces outside of the classroom, create a need for effective 3D-based learning resources </w:t>
      </w:r>
      <w:r>
        <w:fldChar w:fldCharType="begin"/>
      </w:r>
      <w:r>
        <w:rPr>
          <w:rFonts w:ascii="Times New Roman" w:hAnsi="Times New Roman" w:cs="Times New Roman"/>
        </w:rPr>
        <w:instrText>ADDIN CSL_CITATION {"citationItems":[{"id":"ITEM-1","itemData":{"DOI":"10.1002/ase.1528","ISSN":"19359780","PMID":"25903289","abstract":"This study was designed to assess the grades, self-perceived learning, and satisfaction between occupational therapy students who used a gross anatomy laboratory versus online anatomy software (AnatomyTV) as tools to learn anatomy at a large public university and a satellite campus in the mid-western United States. The goal was to determine if equivalent learning outcomes could be achieved regardless of learning tool used. In addition, it was important to determine why students chose the gross anatomy laboratory over online AnatomyTV. A two group, post-test only design was used with data gathered at the end of the course. Primary outcomes were students' grades, self-perceived learning, and satisfaction. In addition, a survey was used to collect descriptive data. One cadaver prosection was available for every four students in the gross anatomy laboratory. AnatomyTV was available online through the university library. At the conclusion of the course, the gross anatomy laboratory group had significantly higher grade percentage, self-perceived learning, and satisfaction than the AnatomyTV group. However, the practical significance of the difference is debatable. The significantly greater time spent in gross anatomy laboratory during the laboratory portion of the course may have affected the study outcomes. In addition, some students may find the difference in (B+) versus (A-) grade as not practically significant. Further research needs to be conducted to identify what specific anatomy teaching resources are most effective beyond prosection for students without access to a gross anatomy laboratory.","author":[{"dropping-particle":"","family":"Mathiowetz","given":"Virgil","non-dropping-particle":"","parse-names":false,"suffix":""},{"dropping-particle":"","family":"Yu","given":"Chih Huang","non-dropping-particle":"","parse-names":false,"suffix":""},{"dropping-particle":"","family":"Quake-Rapp","given":"Cindee","non-dropping-particle":"","parse-names":false,"suffix":""}],"container-title":"Anatomical Sciences Education","id":"ITEM-1","issue":"1","issued":{"date-parts":[["2016"]]},"page":"52-59","title":"Comparison of a gross anatomy laboratory to online anatomy software for teaching anatomy","type":"article-journal","volume":"9"},"uris":["http://www.mendeley.com/documents/?uuid=e3be94c1-f5ec-4ab9-bb2b-5ebd65c57903"]},{"id":"ITEM-2","itemData":{"DOI":"10.1037//0022-0663.94.4.659","ISSN":"00220663","author":[{"dropping-particle":"","family":"Chariker","given":"Julia H","non-dropping-particle":"","parse-names":false,"suffix":""},{"dropping-particle":"","family":"Pani","given":"John R","non-dropping-particle":"","parse-names":false,"suffix":""}],"container-title":"Journal of Educational Psychology","id":"ITEM-2","issue":"4","issued":{"date-parts":[["2002"]]},"page":"659","title":"Journal of Educational Psychology: Editorial","type":"article-journal","volume":"94"},"uris":["http://www.mendeley.com/documents/?uuid=b33b44c5-c043-4672-85e3-ba88b5701dea"]},{"id":"ITEM-3","itemData":{"DOI":"10.1002/ase.1866","ISSN":"19359780","PMID":"30702219","abstract":"Neuroanatomy has been deemed crucial for clinical neurosciences. It has been one of the most challenging parts of the anatomical curriculum and is one of the causes of “neurophobia,” whose main implication is a negative influence on the choice of neurology in the near future. In the last decades, several educational strategies have been identified to improve the skills of students and to promote a deep learning. The aim of this study was to systematically review the literature to identify the most effective method/s to teach human neuroanatomy. The search was restricted to publications written in English language and to articles describing teaching tools in undergraduate medical courses from January 2006 through December 2017. The primary outcome was the observation of improvement of anatomical knowledge in undergraduate medical students. Secondary outcomes were the amelioration of long-term retention knowledge and the grade of satisfaction of students. Among 18 selected studies, 44.4% have used three-dimensional (3D) teaching tools, 16.6% near peer teaching tool, 5.55% flipped classroom tool, 5.55% applied neuroanatomy elective course, 5.55% equivalence-based instruction-rote learning, 5.55% mobile augmented reality, 5.55% inquiry-based clinical case, 5.55% cadaver dissection, and 5.55% Twitter. The high in-between study heterogeneity was the main issue to identify the most helpful teaching tool to improve neuroanatomical knowledge among medical students. Data from this study suggest that a combination of multiple pedagogical resources seems to be the more advantageous for teaching neuroanatomy.","author":[{"dropping-particle":"","family":"Sotgiu","given":"Maria Alessandra","non-dropping-particle":"","parse-names":false,"suffix":""},{"dropping-particle":"","family":"Mazzarello","given":"Vittorio","non-dropping-particle":"","parse-names":false,"suffix":""},{"dropping-particle":"","family":"Bandiera","given":"Pasquale","non-dropping-particle":"","parse-names":false,"suffix":""},{"dropping-particle":"","family":"Madeddu","given":"Roberto","non-dropping-particle":"","parse-names":false,"suffix":""},{"dropping-particle":"","family":"Montella","given":"Andrea","non-dropping-particle":"","parse-names":false,"suffix":""},{"dropping-particle":"","family":"Moxham","given":"Bernard","non-dropping-particle":"","parse-names":false,"suffix":""}],"container-title":"Anatomical Sciences Education","id":"ITEM-3","issue":"1","issued":{"date-parts":[["2020"]]},"page":"107-116","title":"Neuroanatomy, the Achille’s Heel of Medical Students. A Systematic Analysis of Educational Strategies for the Teaching of Neuroanatomy","type":"article-journal","volume":"13"},"uris":["http://www.mendeley.com/documents/?uuid=00edaaf9-d3c3-4fc8-b5d8-00d29f53a905"]}],"mendeley":{"formattedCitation":"(Chariker and Pani, 2002; Mathiowetz, Yu and Quake-Rapp, 2016; Sotgiu &lt;i&gt;et al.&lt;/i&gt;, 2020)","plainTextFormattedCitation":"(Chariker and Pani, 2002; Mathiowetz, Yu and Quake-Rapp, 2016; Sotgiu et al., 2020)","previouslyFormattedCitation":"(Chariker and Pani, 2002; Mathiowetz, Yu and Quake-Rapp, 2016; Sotgiu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(Chariker and Pani, 2002; Mathiowetz, Yu and Quake-Rapp, 2016; Sotgiu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hAnsi="Times New Roman" w:cs="Times New Roman"/>
        </w:rPr>
        <w:t xml:space="preserve">There is evidence that suggests that 3D-based learning is more effective when paired with other educational materials (e.g., 2D illustrations and textbooks), as it allows better understanding of the topography and spatial arrangements of the neuroanatomical structures in relation to each other </w:t>
      </w:r>
      <w:r>
        <w:fldChar w:fldCharType="begin"/>
      </w:r>
      <w:r>
        <w:rPr>
          <w:rFonts w:ascii="Times New Roman" w:hAnsi="Times New Roman" w:cs="Times New Roman"/>
        </w:rPr>
        <w:instrText>ADDIN CSL_CITATION {"citationItems":[{"id":"ITEM-1","itemData":{"DOI":"10.1002/ase.1866","ISSN":"19359780","PMID":"30702219","abstract":"Neuroanatomy has been deemed crucial for clinical neurosciences. It has been one of the most challenging parts of the anatomical curriculum and is one of the causes of “neurophobia,” whose main implication is a negative influence on the choice of neurology in the near future. In the last decades, several educational strategies have been identified to improve the skills of students and to promote a deep learning. The aim of this study was to systematically review the literature to identify the most effective method/s to teach human neuroanatomy. The search was restricted to publications written in English language and to articles describing teaching tools in undergraduate medical courses from January 2006 through December 2017. The primary outcome was the observation of improvement of anatomical knowledge in undergraduate medical students. Secondary outcomes were the amelioration of long-term retention knowledge and the grade of satisfaction of students. Among 18 selected studies, 44.4% have used three-dimensional (3D) teaching tools, 16.6% near peer teaching tool, 5.55% flipped classroom tool, 5.55% applied neuroanatomy elective course, 5.55% equivalence-based instruction-rote learning, 5.55% mobile augmented reality, 5.55% inquiry-based clinical case, 5.55% cadaver dissection, and 5.55% Twitter. The high in-between study heterogeneity was the main issue to identify the most helpful teaching tool to improve neuroanatomical knowledge among medical students. Data from this study suggest that a combination of multiple pedagogical resources seems to be the more advantageous for teaching neuroanatomy.","author":[{"dropping-particle":"","family":"Sotgiu","given":"Maria Alessandra","non-dropping-particle":"","parse-names":false,"suffix":""},{"dropping-particle":"","family":"Mazzarello","given":"Vittorio","non-dropping-particle":"","parse-names":false,"suffix":""},{"dropping-particle":"","family":"Bandiera","given":"Pasquale","non-dropping-particle":"","parse-names":false,"suffix":""},{"dropping-particle":"","family":"Madeddu","given":"Roberto","non-dropping-particle":"","parse-names":false,"suffix":""},{"dropping-particle":"","family":"Montella","given":"Andrea","non-dropping-particle":"","parse-names":false,"suffix":""},{"dropping-particle":"","family":"Moxham","given":"Bernard","non-dropping-particle":"","parse-names":false,"suffix":""}],"container-title":"Anatomical Sciences Education","id":"ITEM-1","issue":"1","issued":{"date-parts":[["2020"]]},"page":"107-116","title":"Neuroanatomy, the Achille’s Heel of Medical Students. A Systematic Analysis of Educational Strategies for the Teaching of Neuroanatomy","type":"article-journal","volume":"13"},"uris":["http://www.mendeley.com/documents/?uuid=00edaaf9-d3c3-4fc8-b5d8-00d29f53a905"]},{"id":"ITEM-2","itemData":{"DOI":"10.1111/medu.13843","ISSN":"13652923","PMID":"30859593","author":[{"dropping-particle":"","family":"Weeks","given":"Joanna K.","non-dropping-particle":"","parse-names":false,"suffix":""},{"dropping-particle":"","family":"Amiel","given":"Jonathan M.","non-dropping-particle":"","parse-names":false,"suffix":""}],"container-title":"Medical Education","id":"ITEM-2","issue":"5","issued":{"date-parts":[["2019"]]},"page":"516-517","title":"Enhancing neuroanatomy education with augmented reality","type":"article-journal","volume":"53"},"uris":["http://www.mendeley.com/documents/?uuid=5c6a847d-a1cb-4a78-b2a9-5cef6fcd2b57"]}],"mendeley":{"formattedCitation":"(Weeks and Amiel, 2019; Sotgiu &lt;i&gt;et al.&lt;/i&gt;, 2020)","plainTextFormattedCitation":"(Weeks and Amiel, 2019; Sotgiu et al., 2020)","previouslyFormattedCitation":"(Weeks and Amiel, 2019; Sotgiu &lt;i&gt;et al.&lt;/i&gt;,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(Weeks and Amiel, 2019; Sotgiu </w:t>
      </w:r>
      <w:r>
        <w:rPr>
          <w:rFonts w:ascii="Times New Roman" w:hAnsi="Times New Roman" w:cs="Times New Roman"/>
          <w:i/>
          <w:lang w:eastAsia="en-GB"/>
        </w:rPr>
        <w:t>et al.</w:t>
      </w:r>
      <w:r>
        <w:rPr>
          <w:rFonts w:ascii="Times New Roman" w:hAnsi="Times New Roman" w:cs="Times New Roman"/>
          <w:lang w:eastAsia="en-GB"/>
        </w:rPr>
        <w:t>, 2020)</w:t>
      </w:r>
      <w:r>
        <w:rPr>
          <w:rFonts w:ascii="Times New Roman" w:hAnsi="Times New Roman" w:cs="Times New Roman"/>
        </w:rPr>
        <w:fldChar w:fldCharType="end"/>
      </w:r>
      <w:r>
        <w:rPr>
          <w:rFonts w:ascii="Times New Roman" w:hAnsi="Times New Roman" w:cs="Times New Roman"/>
        </w:rPr>
        <w:t>.</w:t>
      </w:r>
    </w:p>
    <w:p w:rsidR="00214037" w:rsidRDefault="00214037">
      <w:pPr>
        <w:spacing w:line="360" w:lineRule="auto"/>
        <w:rPr>
          <w:rFonts w:ascii="Times New Roman" w:hAnsi="Times New Roman" w:cs="Times New Roman"/>
        </w:rPr>
      </w:pPr>
    </w:p>
    <w:p w:rsidR="00214037" w:rsidRDefault="00E82DAB">
      <w:pPr>
        <w:pStyle w:val="Heading3"/>
        <w:spacing w:line="360" w:lineRule="auto"/>
        <w:rPr>
          <w:rFonts w:ascii="Times New Roman" w:hAnsi="Times New Roman"/>
        </w:rPr>
      </w:pPr>
      <w:r>
        <w:rPr>
          <w:rFonts w:ascii="Times New Roman" w:hAnsi="Times New Roman"/>
          <w:sz w:val="24"/>
          <w:szCs w:val="24"/>
        </w:rPr>
        <w:t xml:space="preserve">1.2.5 </w:t>
      </w:r>
      <w:bookmarkStart w:id="8" w:name="_Toc79335663"/>
      <w:r>
        <w:rPr>
          <w:rFonts w:ascii="Times New Roman" w:hAnsi="Times New Roman"/>
          <w:sz w:val="24"/>
          <w:szCs w:val="24"/>
        </w:rPr>
        <w:t xml:space="preserve">Digitally enhanced neuroanatomy – Can novel technology alleviate </w:t>
      </w:r>
      <w:proofErr w:type="spellStart"/>
      <w:r>
        <w:rPr>
          <w:rFonts w:ascii="Times New Roman" w:hAnsi="Times New Roman"/>
          <w:sz w:val="24"/>
          <w:szCs w:val="24"/>
        </w:rPr>
        <w:t>Neurophobia</w:t>
      </w:r>
      <w:proofErr w:type="spellEnd"/>
      <w:r>
        <w:rPr>
          <w:rFonts w:ascii="Times New Roman" w:hAnsi="Times New Roman"/>
          <w:sz w:val="24"/>
          <w:szCs w:val="24"/>
        </w:rPr>
        <w:t>?</w:t>
      </w:r>
    </w:p>
    <w:p w:rsidR="00214037" w:rsidRDefault="00214037">
      <w:pPr>
        <w:pStyle w:val="BodyText"/>
        <w:spacing w:line="360" w:lineRule="auto"/>
        <w:rPr>
          <w:rFonts w:ascii="Times New Roman" w:hAnsi="Times New Roman"/>
        </w:rPr>
      </w:pPr>
    </w:p>
    <w:p w:rsidR="00214037" w:rsidRDefault="00E82DAB">
      <w:pPr>
        <w:spacing w:line="360" w:lineRule="auto"/>
        <w:jc w:val="both"/>
        <w:rPr>
          <w:rFonts w:ascii="Times New Roman" w:hAnsi="Times New Roman"/>
        </w:rPr>
      </w:pPr>
      <w:r>
        <w:rPr>
          <w:rFonts w:ascii="Times New Roman" w:hAnsi="Times New Roman" w:cs="Times New Roman"/>
        </w:rPr>
        <w:t xml:space="preserve">As mentioned above, there is a body of evidence that suggests that AR can be a useful tool for enhancing students’ experience of learning neuroanatomy </w:t>
      </w:r>
      <w:r>
        <w:fldChar w:fldCharType="begin"/>
      </w:r>
      <w:r>
        <w:rPr>
          <w:rFonts w:ascii="Times New Roman" w:hAnsi="Times New Roman" w:cs="Times New Roman"/>
        </w:rPr>
        <w:instrText>ADDIN CSL_CITATION {"citationItems":[{"id":"ITEM-1","itemData":{"DOI":"10.1111/medu.13843","ISSN":"13652923","PMID":"30859593","author":[{"dropping-particle":"","family":"Weeks","given":"Joanna K.","non-dropping-particle":"","parse-names":false,"suffix":""},{"dropping-particle":"","family":"Amiel","given":"Jonathan M.","non-dropping-particle":"","parse-names":false,"suffix":""}],"container-title":"Medical Education","id":"ITEM-1","issue":"5","issued":{"date-parts":[["2019"]]},"page":"516-517","title":"Enhancing neuroanatomy education with augmented reality","type":"article-journal","volume":"53"},"uris":["http://www.mendeley.com/documents/?uuid=5c6a847d-a1cb-4a78-b2a9-5cef6fcd2b57"]}],"mendeley":{"formattedCitation":"(Weeks and Amiel, 2019)","plainTextFormattedCitation":"(Weeks and Amiel, 2019)","previouslyFormattedCitation":"(Weeks and Amiel, 2019)"},"properties":{"noteIndex":0},"schema":"https://github.com/citation-style-language/schema/raw/master/csl-citation.json"}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(Weeks and Amiel, 2019)</w:t>
      </w:r>
      <w:r>
        <w:rPr>
          <w:rFonts w:ascii="Times New Roman" w:hAnsi="Times New Roman" w:cs="Times New Roman"/>
        </w:rPr>
        <w:fldChar w:fldCharType="end"/>
      </w:r>
      <w:r>
        <w:rPr>
          <w:rFonts w:ascii="Times New Roman" w:hAnsi="Times New Roman" w:cs="Times New Roman"/>
        </w:rPr>
        <w:t xml:space="preserve">. Weeks and </w:t>
      </w:r>
      <w:proofErr w:type="spellStart"/>
      <w:r>
        <w:rPr>
          <w:rFonts w:ascii="Times New Roman" w:hAnsi="Times New Roman" w:cs="Times New Roman"/>
        </w:rPr>
        <w:t>Amiel</w:t>
      </w:r>
      <w:proofErr w:type="spellEnd"/>
      <w:r>
        <w:rPr>
          <w:rFonts w:ascii="Times New Roman" w:hAnsi="Times New Roman" w:cs="Times New Roman"/>
        </w:rPr>
        <w:t xml:space="preserve"> (2019) also observed that AR-based applications have received highly positive feedback from the students who took part in the study. One of the students participating in study spoke of the AR app as “single most helpful anatomical learning tool I have used”. 3D-based applications can be invaluable tools for introducing students to neuroanatomy in a fun, engaging way, for facilitating the learning process, and for improving long-term information retention </w:t>
      </w:r>
      <w:r>
        <w:fldChar w:fldCharType="begin"/>
      </w:r>
      <w:r>
        <w:rPr>
          <w:rFonts w:ascii="Times New Roman" w:hAnsi="Times New Roman" w:cs="Times New Roman"/>
        </w:rPr>
        <w:instrText>ADDIN CSL_CITATION {"citationItems":[{"id":"ITEM-1","itemData":{"DOI":"10.1037//0022-0663.94.4.659","ISSN":"00220663","author":[{"dropping-particle":"","family":"Chariker","given":"Julia H","non-dropping-particle":"","parse-names":false,"suffix":""},{"dropping-particle":"","family":"Pani","given":"John R","non-dropping-particle":"","parse-names":false,"suffix":""}],"container-title":"Journal of Educational Psychology","id":"ITEM-1","issue":"4","issued":{"date-parts":[["2002"]]},"page":"659","title":"Journal of Educational Psychology: Editorial","type":"article-journal","volume":"94"},"uris":["http://www.mendeley.com/documents/?uuid=b33b44c5-c043-4672-85e3-ba88b5701dea"]}],"mendeley":{"formattedCitation":"(Chariker and Pani, 2002)","plainTextFormattedCitation":"(Chariker and Pani, 2002)","previouslyFormattedCitation":"(Chariker and Pani, 2002)"},"properties":{"noteIndex":0},"schema":"https://github.com/citation-style-language/schema/raw/master/csl-citation.json"}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(Chariker and Pani, 2002)</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proofErr w:type="spellStart"/>
      <w:r>
        <w:rPr>
          <w:rFonts w:ascii="Times New Roman" w:hAnsi="Times New Roman" w:cs="Times New Roman"/>
        </w:rPr>
        <w:lastRenderedPageBreak/>
        <w:t>Kockro</w:t>
      </w:r>
      <w:proofErr w:type="spellEnd"/>
      <w:r>
        <w:rPr>
          <w:rFonts w:ascii="Times New Roman" w:hAnsi="Times New Roman" w:cs="Times New Roman"/>
        </w:rPr>
        <w:t xml:space="preserve"> et al. (2015) compared students’ results in a Multi Choice Question Exam. Students in the control group were learning about the third brain ventricle using Microsoft Power Point presentation featuring 2D images and verbal descriptions and explanations. The other group was using VR-based application featuring multi-layered 3D model of the brain. The results of the study demonstrated significantly better learning outcomes for the VR group, which confirms the hypothesis that spatial orientation skills are crucial for successfully mastering neuroanatomy. </w:t>
      </w:r>
      <w:proofErr w:type="spellStart"/>
      <w:r>
        <w:rPr>
          <w:rFonts w:ascii="Times New Roman" w:hAnsi="Times New Roman" w:cs="Times New Roman"/>
        </w:rPr>
        <w:t>Kockro</w:t>
      </w:r>
      <w:proofErr w:type="spellEnd"/>
      <w:r>
        <w:rPr>
          <w:rFonts w:ascii="Times New Roman" w:hAnsi="Times New Roman" w:cs="Times New Roman"/>
        </w:rPr>
        <w:t xml:space="preserve"> et al. suggested that, considering limited access to cadavers and overall difficulties associated with practice of dissections, VR resources like the one in the study could be considered a good alternative to traditional ways of teaching neuroanatomy </w:t>
      </w:r>
      <w:r>
        <w:fldChar w:fldCharType="begin"/>
      </w:r>
      <w:r>
        <w:rPr>
          <w:rFonts w:ascii="Times New Roman" w:hAnsi="Times New Roman" w:cs="Times New Roman"/>
        </w:rPr>
        <w:instrText>ADDIN CSL_CITATION {"citationItems":[{"id":"ITEM-1","itemData":{"DOI":"10.1016/j.aanat.2015.05.006","ISSN":"16180402","PMID":"26245861","abstract":"Introduction: Three-dimensional (3D) computer graphics are increasingly used to supplement the teaching of anatomy. While most systems consist of a program which produces 3D renderings on a workstation with a standard screen, the Dextrobeam virtual reality VR environment allows the presentation of spatial neuroanatomical models to larger groups of students through a stereoscopic projection system. Materials and methods: Second-year medical students (n=169) were randomly allocated to receive a standardised pre-recorded audio lecture detailing the anatomy of the third ventricle accompanied by either a two-dimensional (2D) PowerPoint presentation (n=80) or a 3D animated tour of the third ventricle with the DextroBeam. Students completed a 10-question multiple-choice exam based on the content learned and a subjective evaluation of the teaching method immediately after the lecture. Results: Students in the 2D group achieved a mean score of 5.19 (±2.12) compared to 5.45 (±2.16) in the 3D group, with the results in the 3D group statistically non-inferior to those of the 2D group (p&lt; 0.0001). The students rated the 3D method superior to 2D teaching in four domains (spatial understanding, application in future anatomy classes, effectiveness, enjoyableness) (p&lt; 0.01). Conclusion: Stereoscopically enhanced 3D lectures are valid methods of imparting neuroanatomical knowledge and are well received by students. More research is required to define and develop the role of large-group VR systems in modern neuroanatomy curricula.","author":[{"dropping-particle":"","family":"Kockro","given":"Ralf A.","non-dropping-particle":"","parse-names":false,"suffix":""},{"dropping-particle":"","family":"Amaxopoulou","given":"Christina","non-dropping-particle":"","parse-names":false,"suffix":""},{"dropping-particle":"","family":"Killeen","given":"Tim","non-dropping-particle":"","parse-names":false,"suffix":""},{"dropping-particle":"","family":"Wagner","given":"Wolfgang","non-dropping-particle":"","parse-names":false,"suffix":""},{"dropping-particle":"","family":"Reisch","given":"Robert","non-dropping-particle":"","parse-names":false,"suffix":""},{"dropping-particle":"","family":"Schwandt","given":"Eike","non-dropping-particle":"","parse-names":false,"suffix":""},{"dropping-particle":"","family":"Gutenberg","given":"Angelika","non-dropping-particle":"","parse-names":false,"suffix":""},{"dropping-particle":"","family":"Giese","given":"Alf","non-dropping-particle":"","parse-names":false,"suffix":""},{"dropping-particle":"","family":"Stofft","given":"Eckart","non-dropping-particle":"","parse-names":false,"suffix":""},{"dropping-particle":"","family":"Stadie","given":"Axel T.","non-dropping-particle":"","parse-names":false,"suffix":""}],"container-title":"Annals of Anatomy","id":"ITEM-1","issued":{"date-parts":[["2015","9","1"]]},"page":"91-98","publisher":"Elsevier GmbH","title":"Stereoscopic neuroanatomy lectures using a three-dimensional virtual reality environment","type":"article-journal","volume":"201"},"uris":["http://www.mendeley.com/documents/?uuid=5ed1bcdb-710e-3f08-a3c3-b639c2949e20"]}],"mendeley":{"formattedCitation":"(Kockro &lt;i&gt;et al.&lt;/i&gt;, 2015)","plainTextFormattedCitation":"(Kockro et al., 2015)","previouslyFormattedCitation":"(Kockro &lt;i&gt;et al.&lt;/i&gt;, 2015)"},"properties":{"noteIndex":0},"schema":"https://github.com/citation-style-language/schema/raw/master/csl-citation.json"}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(Kockro </w:t>
      </w:r>
      <w:r>
        <w:rPr>
          <w:rFonts w:ascii="Times New Roman" w:hAnsi="Times New Roman" w:cs="Times New Roman"/>
          <w:i/>
          <w:lang w:eastAsia="en-GB"/>
        </w:rPr>
        <w:t>et al.</w:t>
      </w:r>
      <w:r>
        <w:rPr>
          <w:rFonts w:ascii="Times New Roman" w:hAnsi="Times New Roman" w:cs="Times New Roman"/>
          <w:lang w:eastAsia="en-GB"/>
        </w:rPr>
        <w:t>, 2015)</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hAnsi="Times New Roman" w:cs="Times New Roman"/>
        </w:rPr>
        <w:t xml:space="preserve">A study, conducted by </w:t>
      </w:r>
      <w:proofErr w:type="spellStart"/>
      <w:r>
        <w:rPr>
          <w:rFonts w:ascii="Times New Roman" w:hAnsi="Times New Roman" w:cs="Times New Roman"/>
        </w:rPr>
        <w:t>Stepan</w:t>
      </w:r>
      <w:proofErr w:type="spellEnd"/>
      <w:r>
        <w:rPr>
          <w:rFonts w:ascii="Times New Roman" w:hAnsi="Times New Roman" w:cs="Times New Roman"/>
        </w:rPr>
        <w:t xml:space="preserve"> et al. (2017) demonstrated that a VR resource featuring 3D models of the neuroanatomical structures could be as effective as the traditional learning resources such as textbooks and anatomical atlases for preparing students for exams. Moreover, the VR application was rated higher than the traditional learning resources in several subjective measurements: engagement, enjoyment, usefulness, and learner motivation. Although </w:t>
      </w:r>
      <w:proofErr w:type="spellStart"/>
      <w:r>
        <w:rPr>
          <w:rFonts w:ascii="Times New Roman" w:hAnsi="Times New Roman" w:cs="Times New Roman"/>
        </w:rPr>
        <w:t>Stepan</w:t>
      </w:r>
      <w:proofErr w:type="spellEnd"/>
      <w:r>
        <w:rPr>
          <w:rFonts w:ascii="Times New Roman" w:hAnsi="Times New Roman" w:cs="Times New Roman"/>
        </w:rPr>
        <w:t xml:space="preserve"> et al. (2017) acknowledge that previous research involving usage of 3D models, VR and AR for teaching anatomy had mixed results, they pointed out that majority of these studies were based on using older and less advanced equipment which did not allow for a fully immersive experience. It was also found that, although there is no significant difference in retention of the newly learned material, the VR group rated their studying experience as much more enjoyable and engaging as compared to the control group. Moreover, the VR group had significantly higher motivation score as measured by Instructional Materials Motivation Survey (IMMS). It is important to note that both VR and control groups had high base level of anatomy knowledge prior to the experiment. Considering increasing shortage of cadavers and other challenges associated with the cadaveric dissections, VR seems to be a very attractive alternative. As technology develops and becomes more accessible to wider public, popularity of VR applications will only increase </w:t>
      </w:r>
      <w:r>
        <w:fldChar w:fldCharType="begin"/>
      </w:r>
      <w:r>
        <w:rPr>
          <w:rFonts w:ascii="Times New Roman" w:hAnsi="Times New Roman" w:cs="Times New Roman"/>
        </w:rPr>
        <w:instrText>ADDIN CSL_CITATION {"citationItems":[{"id":"ITEM-1","itemData":{"DOI":"10.1002/alr.21986","ISSN":"20426984","PMID":"28719062","abstract":"Background: Three-dimensional (3D) computer modeling and interactive virtual reality (VR) simulation are validated teaching techniques used throughout medical disciplines. Little objective data exists supporting its use in teaching clinical anatomy. Learner motivation is thought to limit the rate of utilization of such novel technologies. The purpose of this study is to evaluate the effectiveness, satisfaction, and motivation associated with immersive VR simulation in teaching medical students neuroanatomy. Methods: Images of normal cerebral anatomy were reconstructed from human Digital Imaging and Communications in Medicine (DICOM) computed tomography (CT) imaging and magnetic resonance imaging (MRI) into 3D VR formats compatible with the Oculus Rift VR System, a head-mounted display with tracking capabilities allowing for an immersive VR experience. The ventricular system and cerebral vasculature were highlighted and labeled to create a focused interactive model. We conducted a randomized controlled study with 66 medical students (33 in both the control and experimental groups). Pertinent neuroanatomical structures were studied using either online textbooks or the VR interactive model, respectively. We then evaluated the students’ anatomy knowledge, educational experience, and motivation (using the Instructional Materials Motivation Survey [IMMS], a previously validated assessment). Results: There was no significant difference in anatomy knowledge between the 2 groups on preintervention, postintervention, or retention quizzes. The VR group found the learning experience to be significantly more engaging, enjoyable, and useful (all p &lt; 0.01) and scored significantly higher on the motivation assessment (p &lt; 0.01). Conclusion: Immersive VR educational tools awarded a more positive learner experience and enhanced student motivation. However, the technology was equally as effective as the traditional text books in teaching neuroanatomy.","author":[{"dropping-particle":"","family":"Stepan","given":"Katelyn","non-dropping-particle":"","parse-names":false,"suffix":""},{"dropping-particle":"","family":"Zeiger","given":"Joshua","non-dropping-particle":"","parse-names":false,"suffix":""},{"dropping-particle":"","family":"Hanchuk","given":"Stephanie","non-dropping-particle":"","parse-names":false,"suffix":""},{"dropping-particle":"","family":"Signore","given":"Anthony","non-dropping-particle":"Del","parse-names":false,"suffix":""},{"dropping-particle":"","family":"Shrivastava","given":"Raj","non-dropping-particle":"","parse-names":false,"suffix":""},{"dropping-particle":"","family":"Govindaraj","given":"Satish","non-dropping-particle":"","parse-names":false,"suffix":""},{"dropping-particle":"","family":"Iloreta","given":"Alfred","non-dropping-particle":"","parse-names":false,"suffix":""}],"container-title":"International Forum of Allergy and Rhinology","id":"ITEM-1","issue":"10","issued":{"date-parts":[["2017","10","1"]]},"page":"1006-1013","publisher":"John Wiley and Sons Inc.","title":"Immersive virtual reality as a teaching tool for neuroanatomy","type":"article-journal","volume":"7"},"uris":["http://www.mendeley.com/documents/?uuid=2a26e1b5-2cb3-403b-8281-570aabe5fc8f"]}],"mendeley":{"formattedCitation":"(Stepan &lt;i&gt;et al.&lt;/i&gt;, 2017)","plainTextFormattedCitation":"(Stepan et al., 2017)","previouslyFormattedCitation":"(Stepan &lt;i&gt;et al.&lt;/i&gt;, 2017)"},"properties":{"noteIndex":0},"schema":"https://github.com/citation-style-language/schema/raw/master/csl-citation.json"}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(Stepan </w:t>
      </w:r>
      <w:r>
        <w:rPr>
          <w:rFonts w:ascii="Times New Roman" w:hAnsi="Times New Roman" w:cs="Times New Roman"/>
          <w:i/>
          <w:lang w:eastAsia="en-GB"/>
        </w:rPr>
        <w:t>et al.</w:t>
      </w:r>
      <w:r>
        <w:rPr>
          <w:rFonts w:ascii="Times New Roman" w:hAnsi="Times New Roman" w:cs="Times New Roman"/>
          <w:lang w:eastAsia="en-GB"/>
        </w:rPr>
        <w:t>, 2017)</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proofErr w:type="spellStart"/>
      <w:r>
        <w:rPr>
          <w:rFonts w:ascii="Times New Roman" w:hAnsi="Times New Roman" w:cs="Times New Roman"/>
        </w:rPr>
        <w:t>Ekstrand</w:t>
      </w:r>
      <w:proofErr w:type="spellEnd"/>
      <w:r>
        <w:rPr>
          <w:rFonts w:ascii="Times New Roman" w:hAnsi="Times New Roman" w:cs="Times New Roman"/>
        </w:rPr>
        <w:t xml:space="preserve"> et al. (2018) conducted another research that demonstrated that VR application featuring 3D models of the brain improved first and second year medical students’ engagement level, motivation, and increased knowledge retention. They also reported that </w:t>
      </w:r>
      <w:proofErr w:type="spellStart"/>
      <w:r>
        <w:rPr>
          <w:rFonts w:ascii="Times New Roman" w:hAnsi="Times New Roman" w:cs="Times New Roman"/>
        </w:rPr>
        <w:t>neurophobia</w:t>
      </w:r>
      <w:proofErr w:type="spellEnd"/>
      <w:r>
        <w:rPr>
          <w:rFonts w:ascii="Times New Roman" w:hAnsi="Times New Roman" w:cs="Times New Roman"/>
        </w:rPr>
        <w:t xml:space="preserve"> among students diminished significantly. </w:t>
      </w:r>
      <w:proofErr w:type="spellStart"/>
      <w:r>
        <w:rPr>
          <w:rFonts w:ascii="Times New Roman" w:hAnsi="Times New Roman" w:cs="Times New Roman"/>
        </w:rPr>
        <w:t>Ekstrand</w:t>
      </w:r>
      <w:proofErr w:type="spellEnd"/>
      <w:r>
        <w:rPr>
          <w:rFonts w:ascii="Times New Roman" w:hAnsi="Times New Roman" w:cs="Times New Roman"/>
        </w:rPr>
        <w:t xml:space="preserve"> et al. suggested that use of VR technology could be extended into more specialised medical fields such neurology and neurosurgery, rather than being restricted to the undergraduate curricula </w:t>
      </w:r>
      <w:r>
        <w:fldChar w:fldCharType="begin"/>
      </w:r>
      <w:r>
        <w:rPr>
          <w:rFonts w:ascii="Times New Roman" w:hAnsi="Times New Roman" w:cs="Times New Roman"/>
        </w:rPr>
        <w:instrText>ADDIN CSL_CITATION {"citationItems":[{"id":"ITEM-1","itemData":{"DOI":"10.9778/cmajo.20170110","ISSN":"2291-0026","abstract":"BACKGROUND Spatial 3-dimensional understanding of the brain is essential to learning neuroanatomy, and 3-dimensional learning techniques have been proposed as tools to enhance neuroanatomy training. The aim of this study was to examine the impact of immersive virtual-reality neuroanatomy training and compare it to traditional paper-based methods. METHODS In this randomized controlled study, participants consisted of first- or second-year medical students from the University of Saskatchewan recruited via email and posters displayed throughout the medical school. Participants were randomly assigned to the virtual-reality group or the paper-based group and studied the spatial relations between neural structures for 12 minutes after performing a neuroanatomy baseline test, with both test and control questions. A postintervention test was administered immediately after the study period and 5-9 days later. Satisfaction measures were obtained. RESULTS Of the 66 participants randomly assigned to the study groups, 64 were included in the final analysis, 31 in the virtual-reality group and 33 in the paper-based group. The 2 groups performed comparably on the baseline questions and showed significant performance improvement on the test questions following study. There were no significant differences between groups for the control questions, the postintervention test questions or the 7-day postintervention test questions. Satisfaction survey results indicated that neurophobia was decreased. INTERPRETATION Results from this study provide evidence that training in neuroanatomy in an immersive and interactive virtual-reality environment may be an effective neuroanatomy learning tool that warrants further study. They also suggest that integration of virtual-reality into neuroanatomy training may improve knowledge retention, increase study motivation and decrease neurophobia.","author":[{"dropping-particle":"","family":"Ekstrand","given":"Chelsea","non-dropping-particle":"","parse-names":false,"suffix":""},{"dropping-particle":"","family":"Jamal","given":"Ali","non-dropping-particle":"","parse-names":false,"suffix":""},{"dropping-particle":"","family":"Nguyen","given":"Ron","non-dropping-particle":"","parse-names":false,"suffix":""},{"dropping-particle":"","family":"Kudryk","given":"Annalise","non-dropping-particle":"","parse-names":false,"suffix":""},{"dropping-particle":"","family":"Mann","given":"Jennifer","non-dropping-particle":"","parse-names":false,"suffix":""},{"dropping-particle":"","family":"Mendez","given":"Ivar","non-dropping-particle":"","parse-names":false,"suffix":""}],"container-title":"CMAJ Open","id":"ITEM-1","issue":"1","issued":{"date-parts":[["2018"]]},"page":"E103-E109","title":"Immersive and interactive virtual reality to improve learning and retention of neuroanatomy in medical students: a randomized controlled study","type":"article-journal","volume":"6"},"uris":["http://www.mendeley.com/documents/?uuid=3ebb17cd-ecab-4698-909f-d60f74dcde5d"]}],"mendeley":{"formattedCitation":"(Ekstrand &lt;i&gt;et al.&lt;/i&gt;, 2018)","plainTextFormattedCitation":"(Ekstrand et al., 2018)","previouslyFormattedCitation":"(Ekstrand &lt;i&gt;et al.&lt;/i&gt;, 2018)"},"properties":{"noteIndex":0},"schema":"https://github.com/citation-style-language/schema/raw/master/csl-citation.json"}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(Ekstrand </w:t>
      </w:r>
      <w:r>
        <w:rPr>
          <w:rFonts w:ascii="Times New Roman" w:hAnsi="Times New Roman" w:cs="Times New Roman"/>
          <w:i/>
          <w:lang w:eastAsia="en-GB"/>
        </w:rPr>
        <w:t>et al.</w:t>
      </w:r>
      <w:r>
        <w:rPr>
          <w:rFonts w:ascii="Times New Roman" w:hAnsi="Times New Roman" w:cs="Times New Roman"/>
          <w:lang w:eastAsia="en-GB"/>
        </w:rPr>
        <w:t>, 2018)</w:t>
      </w:r>
      <w:r>
        <w:rPr>
          <w:rFonts w:ascii="Times New Roman" w:hAnsi="Times New Roman" w:cs="Times New Roman"/>
        </w:rPr>
        <w:fldChar w:fldCharType="end"/>
      </w:r>
      <w:r>
        <w:rPr>
          <w:rFonts w:ascii="Times New Roman" w:hAnsi="Times New Roman" w:cs="Times New Roman"/>
        </w:rPr>
        <w:t xml:space="preserve">. VR and 3D technology, although still in its infancy, has great potential for improving learning experience for the medical students and neurosurgeons alike, suggest </w:t>
      </w:r>
      <w:proofErr w:type="spellStart"/>
      <w:r>
        <w:rPr>
          <w:rFonts w:ascii="Times New Roman" w:hAnsi="Times New Roman" w:cs="Times New Roman"/>
        </w:rPr>
        <w:t>Ekstrand</w:t>
      </w:r>
      <w:proofErr w:type="spellEnd"/>
      <w:r>
        <w:rPr>
          <w:rFonts w:ascii="Times New Roman" w:hAnsi="Times New Roman" w:cs="Times New Roman"/>
        </w:rPr>
        <w:t xml:space="preserve"> et al. (2018).</w:t>
      </w:r>
    </w:p>
    <w:p w:rsidR="00214037" w:rsidRDefault="00E82DAB">
      <w:pPr>
        <w:spacing w:line="360" w:lineRule="auto"/>
        <w:jc w:val="both"/>
        <w:rPr>
          <w:rFonts w:ascii="Times New Roman" w:hAnsi="Times New Roman"/>
        </w:rPr>
      </w:pPr>
      <w:r>
        <w:rPr>
          <w:rFonts w:ascii="Times New Roman" w:hAnsi="Times New Roman" w:cs="Times New Roman"/>
        </w:rPr>
        <w:t xml:space="preserve">A study conducted by </w:t>
      </w:r>
      <w:proofErr w:type="spellStart"/>
      <w:r>
        <w:rPr>
          <w:rFonts w:ascii="Times New Roman" w:hAnsi="Times New Roman" w:cs="Times New Roman"/>
        </w:rPr>
        <w:t>Bohl</w:t>
      </w:r>
      <w:proofErr w:type="spellEnd"/>
      <w:r>
        <w:rPr>
          <w:rFonts w:ascii="Times New Roman" w:hAnsi="Times New Roman" w:cs="Times New Roman"/>
        </w:rPr>
        <w:t xml:space="preserve"> et al. (2019) suggested that use of high-fidelity 3D models might even </w:t>
      </w:r>
      <w:r>
        <w:rPr>
          <w:rFonts w:ascii="Times New Roman" w:hAnsi="Times New Roman" w:cs="Times New Roman"/>
        </w:rPr>
        <w:lastRenderedPageBreak/>
        <w:t>be superior to the traditional learning resources that are currently being used for teaching anatomy to trainee neurosurgeons: “</w:t>
      </w:r>
      <w:r>
        <w:rPr>
          <w:rFonts w:ascii="Times New Roman" w:hAnsi="Times New Roman" w:cs="Times New Roman"/>
          <w:i/>
          <w:iCs/>
        </w:rPr>
        <w:t>Resident and attending neurosurgeons subjectively believe that high-fidelity synthetic models were superior to cadavers as a surgical skill teaching platform</w:t>
      </w:r>
      <w:r>
        <w:rPr>
          <w:rFonts w:ascii="Times New Roman" w:hAnsi="Times New Roman" w:cs="Times New Roman"/>
        </w:rPr>
        <w:t xml:space="preserve">”. These results may suggest that the shift from cadavers to computer-generated learning tools is likely to happen in the near future </w:t>
      </w:r>
      <w:r>
        <w:fldChar w:fldCharType="begin"/>
      </w:r>
      <w:r>
        <w:rPr>
          <w:rFonts w:ascii="Times New Roman" w:hAnsi="Times New Roman" w:cs="Times New Roman"/>
        </w:rPr>
        <w:instrText>ADDIN CSL_CITATION {"citationItems":[{"id":"ITEM-1","itemData":{"DOI":"10.1016/j.wneu.2019.03.230","abstract":"BACKGROUND: An increasing body of literature describing use of high-fidelity surgical training models is challenging long-held dogma that cadavers provide the best medium for postgraduate surgical skills training. The purpose of this study was to describe a surgical skills course comprising entirely synthetic training models developed by resident and attending neurosurgeons and to evaluate their perceptions of the overall usefulness of this course and its usefulness compared with cadaveric courses.-METHODS: Ten high-fidelity neurosurgical training models were developed. A neurosurgical skills course for residents was structured to include 7 spinal and 3 cranial learning stations, each with its own model and assigned attending expert. Resident and attending neurosurgeons were asked to complete surveys on their overall impressions of the course and models and on workload comparisons between models and real cases. Student t tests were used for statistical comparisons.-RESULTS: Survey responses were collected from 9 of 16 participating residents (56.3%) and 3 of 10 attending neurosurgeons (30.0%). Both groups believed that the course was very helpful overall to resident education. Respondents furthermore believed that the course was more helpful overall than cadaveric courses. Task load index testing showed no significant workload difference between models and real cases (P ‡ 0.17), except in temporal demand (P &lt; 0.001).-CONCLUSIONS: Resident and attending neurosurgeons subjectively believe that high-fidelity synthetic models were superior to cadavers as a surgical skills teaching platform. This study raises the question of whether cadavers should remain the gold standard for surgical skills courses. Expanded use of these teaching models and further study are warranted.","author":[{"dropping-particle":"","family":"Bohl","given":"Michael A","non-dropping-particle":"","parse-names":false,"suffix":""},{"dropping-particle":"","family":"Mcbryan","given":"Sarah","non-dropping-particle":"","parse-names":false,"suffix":""},{"dropping-particle":"","family":"Spear","given":"Charlotte","non-dropping-particle":"","parse-names":false,"suffix":""},{"dropping-particle":"","family":"Pais","given":"Danielle","non-dropping-particle":"","parse-names":false,"suffix":""},{"dropping-particle":"","family":"Preul","given":"Mark C","non-dropping-particle":"","parse-names":false,"suffix":""},{"dropping-particle":"","family":"Wilhelmi","given":"Brian","non-dropping-particle":"","parse-names":false,"suffix":""},{"dropping-particle":"","family":"Yeskel","given":"Ariya","non-dropping-particle":"","parse-names":false,"suffix":""},{"dropping-particle":"","family":"Turner","given":"Jay D","non-dropping-particle":"","parse-names":false,"suffix":""},{"dropping-particle":"","family":"Kumar Kakarla","given":"U","non-dropping-particle":"","parse-names":false,"suffix":""},{"dropping-particle":"","family":"Nakaji","given":"Peter","non-dropping-particle":"","parse-names":false,"suffix":""}],"id":"ITEM-1","issued":{"date-parts":[["0"]]},"title":"Evaluation of a Novel Surgical Skills Training Course: Are Cadavers Still the Gold Standard for Surgical Skills Training?","type":"article-journal"},"uris":["http://www.mendeley.com/documents/?uuid=60068dad-52d5-3d43-9344-5e76bfe696e1"]}],"mendeley":{"formattedCitation":"(Bohl &lt;i&gt;et al.&lt;/i&gt;, no date)","manualFormatting":"(Bohl et al., 2019)","plainTextFormattedCitation":"(Bohl et al., no date)","previouslyFormattedCitation":"(Bohl &lt;i&gt;et al.&lt;/i&gt;, no date)"},"properties":{"noteIndex":0},"schema":"https://github.com/citation-style-language/schema/raw/master/csl-citation.json"}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(Bohl </w:t>
      </w:r>
      <w:r>
        <w:rPr>
          <w:rFonts w:ascii="Times New Roman" w:hAnsi="Times New Roman" w:cs="Times New Roman"/>
          <w:i/>
          <w:lang w:eastAsia="en-GB"/>
        </w:rPr>
        <w:t>et al.</w:t>
      </w:r>
      <w:r>
        <w:rPr>
          <w:rFonts w:ascii="Times New Roman" w:hAnsi="Times New Roman" w:cs="Times New Roman"/>
          <w:lang w:eastAsia="en-GB"/>
        </w:rPr>
        <w:t>, 2019)</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Peterson and </w:t>
      </w:r>
      <w:proofErr w:type="spellStart"/>
      <w:r>
        <w:rPr>
          <w:rFonts w:ascii="Times New Roman" w:hAnsi="Times New Roman" w:cs="Times New Roman"/>
        </w:rPr>
        <w:t>Mlynarczyk</w:t>
      </w:r>
      <w:proofErr w:type="spellEnd"/>
      <w:r>
        <w:rPr>
          <w:rFonts w:ascii="Times New Roman" w:hAnsi="Times New Roman" w:cs="Times New Roman"/>
        </w:rPr>
        <w:t xml:space="preserve"> (2016) suggested that “</w:t>
      </w:r>
      <w:r>
        <w:rPr>
          <w:rFonts w:ascii="Times New Roman" w:hAnsi="Times New Roman" w:cs="Times New Roman"/>
          <w:i/>
          <w:iCs/>
        </w:rPr>
        <w:t>a combination of dissection and computer assisted digital teaching media may provide an optimal learning platform for anatomy students</w:t>
      </w:r>
      <w:r>
        <w:rPr>
          <w:rFonts w:ascii="Times New Roman" w:hAnsi="Times New Roman" w:cs="Times New Roman"/>
        </w:rPr>
        <w:t xml:space="preserve">”. In their study they examined the effect of AR on the level of retention of the newly learned information by students with different levels of knowledge prior to experiment and with varying perceptions of AR </w:t>
      </w:r>
      <w:r>
        <w:fldChar w:fldCharType="begin"/>
      </w:r>
      <w:r>
        <w:rPr>
          <w:rFonts w:ascii="Times New Roman" w:hAnsi="Times New Roman" w:cs="Times New Roman"/>
        </w:rPr>
        <w:instrText>ADDIN CSL_CITATION {"citationItems":[{"id":"ITEM-1","itemData":{"DOI":"10.1002/ase.1612","ISSN":"19359780","PMID":"27078503","abstract":"This study examined whether student learning outcome measures are influenced by the addition of three-dimensional and digital teaching tools to a traditional dissection and lecture learning format curricula. The study was performed in a semester long graduate level course that incorporated both gross anatomy and neuroanatomy curricula. Methods compared student examination performance on material taught using lecture and cadaveric dissection teaching tools alone or lecture and cadaveric dissection augmented with computerized three-dimensional teaching tools. Additional analyses were performed to examine potential correlations between question difficulty and format, previous student performance (i.e., undergraduate grade point average), and a student perception survey. The results indicated that students performed better on material in which three–dimensional (3D) technologies are utilized in conjunction with lecture and dissection methodologies. The improvement in performance was observed across the student population primarily on laboratory examinations. Although, student performance was increased, students did not perceive that the use of the additional 3D technology significantly influenced their learning. The results indicate that the addition of 3D learning tools can influence long-term retention of gross anatomy material and should be considered as a beneficial supplement for anatomy courses. Anat Sci Educ 9: 529–536. © 2016 American Association of Anatomists.","author":[{"dropping-particle":"","family":"Peterson","given":"Diana Coomes","non-dropping-particle":"","parse-names":false,"suffix":""},{"dropping-particle":"","family":"Mlynarczyk","given":"Gregory S.A.","non-dropping-particle":"","parse-names":false,"suffix":""}],"container-title":"Anatomical Sciences Education","id":"ITEM-1","issue":"6","issued":{"date-parts":[["2016"]]},"page":"529-536","title":"Analysis of traditional versus three-dimensional augmented curriculum on anatomical learning outcome measures","type":"article-journal","volume":"9"},"uris":["http://www.mendeley.com/documents/?uuid=02afde32-e471-460b-84ed-1c958e2e3d6c"]}],"mendeley":{"formattedCitation":"(Peterson and Mlynarczyk, 2016)","plainTextFormattedCitation":"(Peterson and Mlynarczyk, 2016)","previouslyFormattedCitation":"(Peterson and Mlynarczyk,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(Peterson and Mlynarczyk, 2016)</w:t>
      </w:r>
      <w:r>
        <w:rPr>
          <w:rFonts w:ascii="Times New Roman" w:hAnsi="Times New Roman" w:cs="Times New Roman"/>
        </w:rPr>
        <w:fldChar w:fldCharType="end"/>
      </w:r>
      <w:r>
        <w:rPr>
          <w:rFonts w:ascii="Times New Roman" w:hAnsi="Times New Roman" w:cs="Times New Roman"/>
        </w:rPr>
        <w:t xml:space="preserve">. The results of the study demonstrated that the 3D resources improved students’ understanding significantly and improved their performance during exams. Although Peterson and </w:t>
      </w:r>
      <w:proofErr w:type="spellStart"/>
      <w:r>
        <w:rPr>
          <w:rFonts w:ascii="Times New Roman" w:hAnsi="Times New Roman" w:cs="Times New Roman"/>
        </w:rPr>
        <w:t>Mlynarczyk</w:t>
      </w:r>
      <w:proofErr w:type="spellEnd"/>
      <w:r>
        <w:rPr>
          <w:rFonts w:ascii="Times New Roman" w:hAnsi="Times New Roman" w:cs="Times New Roman"/>
        </w:rPr>
        <w:t xml:space="preserve"> admit that multitude of studying materials could have influenced the results, they made clear that further studies are needed. Interestingly, students who had lower marks in previous examinations, demonstrated better performance after using AR, just like the students who had higher marks prior to the experiment. Peterson and </w:t>
      </w:r>
      <w:proofErr w:type="spellStart"/>
      <w:r>
        <w:rPr>
          <w:rFonts w:ascii="Times New Roman" w:hAnsi="Times New Roman" w:cs="Times New Roman"/>
        </w:rPr>
        <w:t>Mlynarczyk</w:t>
      </w:r>
      <w:proofErr w:type="spellEnd"/>
      <w:r>
        <w:rPr>
          <w:rFonts w:ascii="Times New Roman" w:hAnsi="Times New Roman" w:cs="Times New Roman"/>
        </w:rPr>
        <w:t xml:space="preserve"> argue that AR-based 3D applications could give advantage to the students using them over those who do not have access to such technology. It is worth mentioning that students who had better spatial abilities benefited from using 3D materials more than those who struggled with tasks involving spatial orientation </w:t>
      </w:r>
      <w:r>
        <w:fldChar w:fldCharType="begin"/>
      </w:r>
      <w:r>
        <w:rPr>
          <w:rFonts w:ascii="Times New Roman" w:hAnsi="Times New Roman" w:cs="Times New Roman"/>
        </w:rPr>
        <w:instrText>ADDIN CSL_CITATION {"citationItems":[{"id":"ITEM-1","itemData":{"DOI":"10.1002/ase.1612","ISSN":"19359780","PMID":"27078503","abstract":"This study examined whether student learning outcome measures are influenced by the addition of three-dimensional and digital teaching tools to a traditional dissection and lecture learning format curricula. The study was performed in a semester long graduate level course that incorporated both gross anatomy and neuroanatomy curricula. Methods compared student examination performance on material taught using lecture and cadaveric dissection teaching tools alone or lecture and cadaveric dissection augmented with computerized three-dimensional teaching tools. Additional analyses were performed to examine potential correlations between question difficulty and format, previous student performance (i.e., undergraduate grade point average), and a student perception survey. The results indicated that students performed better on material in which three–dimensional (3D) technologies are utilized in conjunction with lecture and dissection methodologies. The improvement in performance was observed across the student population primarily on laboratory examinations. Although, student performance was increased, students did not perceive that the use of the additional 3D technology significantly influenced their learning. The results indicate that the addition of 3D learning tools can influence long-term retention of gross anatomy material and should be considered as a beneficial supplement for anatomy courses. Anat Sci Educ 9: 529–536. © 2016 American Association of Anatomists.","author":[{"dropping-particle":"","family":"Peterson","given":"Diana Coomes","non-dropping-particle":"","parse-names":false,"suffix":""},{"dropping-particle":"","family":"Mlynarczyk","given":"Gregory S.A.","non-dropping-particle":"","parse-names":false,"suffix":""}],"container-title":"Anatomical Sciences Education","id":"ITEM-1","issue":"6","issued":{"date-parts":[["2016"]]},"page":"529-536","title":"Analysis of traditional versus three-dimensional augmented curriculum on anatomical learning outcome measures","type":"article-journal","volume":"9"},"uris":["http://www.mendeley.com/documents/?uuid=02afde32-e471-460b-84ed-1c958e2e3d6c"]}],"mendeley":{"formattedCitation":"(Peterson and Mlynarczyk, 2016)","plainTextFormattedCitation":"(Peterson and Mlynarczyk, 2016)","previouslyFormattedCitation":"(Peterson and Mlynarczyk, 2016)"},"properties":{"noteIndex":0},"schema":"https://github.com/citation-style-language/schema/raw/master/csl-citation.json"}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(Peterson and Mlynarczyk, 2016)</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rPr>
          <w:rFonts w:ascii="Times New Roman" w:hAnsi="Times New Roman"/>
        </w:rPr>
      </w:pPr>
      <w:r>
        <w:rPr>
          <w:rFonts w:ascii="Times New Roman" w:hAnsi="Times New Roman" w:cs="Times New Roman"/>
        </w:rPr>
        <w:t xml:space="preserve">Although there is still no definite answer of whether 3D technologies, VR and AR are more effective than traditional methods such as dissections, </w:t>
      </w:r>
      <w:proofErr w:type="spellStart"/>
      <w:r>
        <w:rPr>
          <w:rFonts w:ascii="Times New Roman" w:hAnsi="Times New Roman" w:cs="Times New Roman"/>
        </w:rPr>
        <w:t>prosections</w:t>
      </w:r>
      <w:proofErr w:type="spellEnd"/>
      <w:r>
        <w:rPr>
          <w:rFonts w:ascii="Times New Roman" w:hAnsi="Times New Roman" w:cs="Times New Roman"/>
        </w:rPr>
        <w:t xml:space="preserve">, 2-dimensional images and textbooks, there is a lot of evidence showing that some anatomical concepts that require higher degree of spatial awareness (e.g., mental rotation and mental imagery) are easier to master using 3D resources  </w:t>
      </w:r>
      <w:r>
        <w:fldChar w:fldCharType="begin"/>
      </w:r>
      <w:r>
        <w:rPr>
          <w:rFonts w:ascii="Times New Roman" w:hAnsi="Times New Roman" w:cs="Times New Roman"/>
        </w:rPr>
        <w:instrText>ADDIN CSL_CITATION {"citationItems":[{"id":"ITEM-1","itemData":{"DOI":"10.1002/ase.1446","ISSN":"19359780","PMID":"24678034","abstract":"Three-dimensional (3D) digital animations were used to teach the human musculoskeletal system to first year kinesiology students. The purpose of this study was to assess the effectiveness of this method by comparing two groups from two different academic years during two of their official required anatomy examinations (trunk and upper limb assessments). During the upper limb section, the teacher used two-dimensional (2D) drawings embedded into PowerPoint® slides and 3D digital animations for the first group (2D group) and the second (3D group), respectively. The same 3D digital animations were used for both groups during the trunk section. The only difference between the two was the multimedia used to present the information during the upper limb section. The 2D group surprisingly outperformed the 3D group on the trunk assessment. On the upper limb assessment no difference in the scores on the overall anatomy examination was found. However, the 3D group outperformed the 2D group in questions requiring spatial ability. Data supported that 3D digital animations were effective instructional multimedia material tools in teaching human anatomy especially in recalling anatomical knowledge requiring spatial ability. The importance of evaluating the effectiveness of a new instructional material outside laboratory environment (e.g., after a complete semester and on official examinations) was discussed. Anat Sci Educ 7: 430-437.","author":[{"dropping-particle":"","family":"Hoyek","given":"Nady","non-dropping-particle":"","parse-names":false,"suffix":""},{"dropping-particle":"","family":"Collet","given":"Christian","non-dropping-particle":"","parse-names":false,"suffix":""},{"dropping-particle":"","family":"Rienzo","given":"Franck","non-dropping-particle":"Di","parse-names":false,"suffix":""},{"dropping-particle":"","family":"Almeida","given":"Mickael","non-dropping-particle":"De","parse-names":false,"suffix":""},{"dropping-particle":"","family":"Guillot","given":"Aymeric","non-dropping-particle":"","parse-names":false,"suffix":""}],"container-title":"Anatomical Sciences Education","id":"ITEM-1","issue":"6","issued":{"date-parts":[["2014"]]},"page":"430-437","title":"Effectiveness of three-dimensional digital animation in teaching human anatomy in an authentic classroom context","type":"article-journal","volume":"7"},"uris":["http://www.mendeley.com/documents/?uuid=97a909b0-8a6f-404a-966c-aae890c30dfa"]},{"id":"ITEM-2","itemData":{"DOI":"10.1002/ase.1866","ISSN":"19359780","PMID":"30702219","abstract":"Neuroanatomy has been deemed crucial for clinical neurosciences. It has been one of the most challenging parts of the anatomical curriculum and is one of the causes of “neurophobia,” whose main implication is a negative influence on the choice of neurology in the near future. In the last decades, several educational strategies have been identified to improve the skills of students and to promote a deep learning. The aim of this study was to systematically review the literature to identify the most effective method/s to teach human neuroanatomy. The search was restricted to publications written in English language and to articles describing teaching tools in undergraduate medical courses from January 2006 through December 2017. The primary outcome was the observation of improvement of anatomical knowledge in undergraduate medical students. Secondary outcomes were the amelioration of long-term retention knowledge and the grade of satisfaction of students. Among 18 selected studies, 44.4% have used three-dimensional (3D) teaching tools, 16.6% near peer teaching tool, 5.55% flipped classroom tool, 5.55% applied neuroanatomy elective course, 5.55% equivalence-based instruction-rote learning, 5.55% mobile augmented reality, 5.55% inquiry-based clinical case, 5.55% cadaver dissection, and 5.55% Twitter. The high in-between study heterogeneity was the main issue to identify the most helpful teaching tool to improve neuroanatomical knowledge among medical students. Data from this study suggest that a combination of multiple pedagogical resources seems to be the more advantageous for teaching neuroanatomy.","author":[{"dropping-particle":"","family":"Sotgiu","given":"Maria Alessandra","non-dropping-particle":"","parse-names":false,"suffix":""},{"dropping-particle":"","family":"Mazzarello","given":"Vittorio","non-dropping-particle":"","parse-names":false,"suffix":""},{"dropping-particle":"","family":"Bandiera","given":"Pasquale","non-dropping-particle":"","parse-names":false,"suffix":""},{"dropping-particle":"","family":"Madeddu","given":"Roberto","non-dropping-particle":"","parse-names":false,"suffix":""},{"dropping-particle":"","family":"Montella","given":"Andrea","non-dropping-particle":"","parse-names":false,"suffix":""},{"dropping-particle":"","family":"Moxham","given":"Bernard","non-dropping-particle":"","parse-names":false,"suffix":""}],"container-title":"Anatomical Sciences Education","id":"ITEM-2","issue":"1","issued":{"date-parts":[["2020"]]},"page":"107-116","title":"Neuroanatomy, the Achille’s Heel of Medical Students. A Systematic Analysis of Educational Strategies for the Teaching of Neuroanatomy","type":"article-journal","volume":"13"},"uris":["http://www.mendeley.com/documents/?uuid=00edaaf9-d3c3-4fc8-b5d8-00d29f53a905"]},{"id":"ITEM-3","itemData":{"DOI":"10.1002/ase.1941","ISSN":"19359780","PMID":"31887792","abstract":"Monoscopically projected three-dimensional (3D) visualization technology may have significant disadvantages for students with lower visual-spatial abilities despite its overall effectiveness in teaching anatomy. Previous research suggests that stereopsis may facilitate a better comprehension of anatomical knowledge. This study evaluated the educational effectiveness of stereoscopic augmented reality (AR) visualization and the modifying effect of visual-spatial abilities on learning. In a double-center randomized controlled trial, first- and second-year (bio)medical undergraduates studied lower limb anatomy with stereoscopic 3D AR model (n = 20), monoscopic 3D desktop model (n = 20), or two-dimensional (2D) anatomical atlas (n = 18). Visual-spatial abilities were tested with Mental Rotation Test (MRT), Paper Folding Test (PFT), and Mechanical Reasoning (MR) Test. Anatomical knowledge was assessed by the validated 30-item paper posttest. The overall posttest scores in the stereoscopic 3D AR group (47.8%) were similar to those in the monoscopic 3D desktop group (38.5%; P = 0.240) and the 2D anatomical atlas group (50.9%; P = 1.00). When stratified by visual-spatial abilities test scores, students with lower MRT scores achieved higher posttest scores in the stereoscopic 3D AR group (49.2%) as compared to the monoscopic 3D desktop group (33.4%; P = 0.015) and similar to the scores in the 2D group (46.4%; P = 0.99). Participants with higher MRT scores performed equally well in all conditions. It is instrumental to consider an aptitude–treatment interaction caused by visual-spatial abilities when designing research into 3D learning. Further research is needed to identify contributing features and the most effective way of introducing this technology into current educational programs.","author":[{"dropping-particle":"","family":"Bogomolova","given":"Katerina","non-dropping-particle":"","parse-names":false,"suffix":""},{"dropping-particle":"","family":"Ham","given":"Ineke J.M.","non-dropping-particle":"van der","parse-names":false,"suffix":""},{"dropping-particle":"","family":"Dankbaar","given":"Mary E.W.","non-dropping-particle":"","parse-names":false,"suffix":""},{"dropping-particle":"","family":"Broek","given":"Walter W.","non-dropping-particle":"van den","parse-names":false,"suffix":""},{"dropping-particle":"","family":"Hovius","given":"Steven E.R.","non-dropping-particle":"","parse-names":false,"suffix":""},{"dropping-particle":"","family":"Hage","given":"Jos A.","non-dropping-particle":"van der","parse-names":false,"suffix":""},{"dropping-particle":"","family":"Hierck","given":"Beerend P.","non-dropping-particle":"","parse-names":false,"suffix":""}],"container-title":"Anatomical Sciences Education","id":"ITEM-3","issue":"5","issued":{"date-parts":[["2020"]]},"page":"558-567","title":"The Effect of Stereoscopic Augmented Reality Visualization on Learning Anatomy and the Modifying Effect of Visual-Spatial Abilities: A Double-Center Randomized Controlled Trial","type":"article-journal","volume":"13"},"uris":["http://www.mendeley.com/documents/?uuid=e20f56d7-d20b-46a3-b892-17a32798c68d"]},{"id":"ITEM-4","itemData":{"DOI":"10.9778/cmajo.20170110","ISSN":"2291-0026","abstract":"BACKGROUND Spatial 3-dimensional understanding of the brain is essential to learning neuroanatomy, and 3-dimensional learning techniques have been proposed as tools to enhance neuroanatomy training. The aim of this study was to examine the impact of immersive virtual-reality neuroanatomy training and compare it to traditional paper-based methods. METHODS In this randomized controlled study, participants consisted of first- or second-year medical students from the University of Saskatchewan recruited via email and posters displayed throughout the medical school. Participants were randomly assigned to the virtual-reality group or the paper-based group and studied the spatial relations between neural structures for 12 minutes after performing a neuroanatomy baseline test, with both test and control questions. A postintervention test was administered immediately after the study period and 5-9 days later. Satisfaction measures were obtained. RESULTS Of the 66 participants randomly assigned to the study groups, 64 were included in the final analysis, 31 in the virtual-reality group and 33 in the paper-based group. The 2 groups performed comparably on the baseline questions and showed significant performance improvement on the test questions following study. There were no significant differences between groups for the control questions, the postintervention test questions or the 7-day postintervention test questions. Satisfaction survey results indicated that neurophobia was decreased. INTERPRETATION Results from this study provide evidence that training in neuroanatomy in an immersive and interactive virtual-reality environment may be an effective neuroanatomy learning tool that warrants further study. They also suggest that integration of virtual-reality into neuroanatomy training may improve knowledge retention, increase study motivation and decrease neurophobia.","author":[{"dropping-particle":"","family":"Ekstrand","given":"Chelsea","non-dropping-particle":"","parse-names":false,"suffix":""},{"dropping-particle":"","family":"Jamal","given":"Ali","non-dropping-particle":"","parse-names":false,"suffix":""},{"dropping-particle":"","family":"Nguyen","given":"Ron","non-dropping-particle":"","parse-names":false,"suffix":""},{"dropping-particle":"","family":"Kudryk","given":"Annalise","non-dropping-particle":"","parse-names":false,"suffix":""},{"dropping-particle":"","family":"Mann","given":"Jennifer","non-dropping-particle":"","parse-names":false,"suffix":""},{"dropping-particle":"","family":"Mendez","given":"Ivar","non-dropping-particle":"","parse-names":false,"suffix":""}],"container-title":"CMAJ Open","id":"ITEM-4","issue":"1","issued":{"date-parts":[["2018"]]},"page":"E103-E109","title":"Immersive and interactive virtual reality to improve learning and retention of neuroanatomy in medical students: a randomized controlled study","type":"article-journal","volume":"6"},"uris":["http://www.mendeley.com/documents/?uuid=3ebb17cd-ecab-4698-909f-d60f74dcde5d"]},{"id":"ITEM-5","itemData":{"DOI":"10.1002/ase.2089","ISSN":"1935-9772","abstract":"Neuroanatomy is difficult for psychology students because of spatial visualization  and the relationship among brain structures. Some technologies have been implemented to facilitate the learning of anatomy using three-dimensional (3D) visualization of anatomy contents. Augmented reality (AR) is a promising technology in this field. A mobile AR application to provide visualization of morphological and functional information of the brain was developed. A sample of 67 students of neuropsychology completed tests for visuospatial ability, anatomical knowledge, learning goals, and experience with technologies. Subsequently, they performed a learning activity using one of the visualization methods considered: a 3D-method using the AR application and a two-dimensional (2D) method using a textbook to color, followed by questions concerning their satisfaction and knowledge. After using the alternative method, the students expressed their preference. The two methods improved knowledge equally, but the 3D-method obtained higher satisfaction scores and was more preferred by students. The 3D-method was also more preferred by the students who used this method during the activity. After controlling for the method used in the activity, associations were found between the preference of the 3D-method because of its usability and experience with technologies. These results found that the AR application was highly valued by students to learn and was as effective as the textbook for this purpose.","author":[{"dropping-particle":"","family":"Mendez‐Lopez","given":"Magdalena","non-dropping-particle":"","parse-names":false,"suffix":""},{"dropping-particle":"","family":"Carmen Juan","given":"M.","non-dropping-particle":"","parse-names":false,"suffix":""},{"dropping-particle":"","family":"Molla","given":"Ramon","non-dropping-particle":"","parse-names":false,"suffix":""},{"dropping-particle":"","family":"Fidalgo","given":"Camino","non-dropping-particle":"","parse-names":false,"suffix":""}],"container-title":"Anatomical Sciences Education","id":"ITEM-5","issued":{"date-parts":[["2021"]]},"page":"0-2","title":"Evaluation of an Augmented Reality Application for Learning Neuroanatomy in Psychology","type":"article-journal"},"uris":["http://www.mendeley.com/documents/?uuid=81582fd5-bd18-4af2-ab96-21a8d52c6725"]}],"mendeley":{"formattedCitation":"(Hoyek &lt;i&gt;et al.&lt;/i&gt;, 2014; Ekstrand &lt;i&gt;et al.&lt;/i&gt;, 2018; Bogomolova &lt;i&gt;et al.&lt;/i&gt;, 2020; Sotgiu &lt;i&gt;et al.&lt;/i&gt;, 2020; Mendez‐Lopez &lt;i&gt;et al.&lt;/i&gt;, 2021)","plainTextFormattedCitation":"(Hoyek et al., 2014; Ekstrand et al., 2018; Bogomolova et al., 2020; Sotgiu et al., 2020; Mendez‐Lopez et al., 2021)","previouslyFormattedCitation":"(Hoyek &lt;i&gt;et al.&lt;/i&gt;, 2014; Ekstrand &lt;i&gt;et al.&lt;/i&gt;, 2018; Bogomolova &lt;i&gt;et al.&lt;/i&gt;, 2020; Sotgiu &lt;i&gt;et al.&lt;/i&gt;, 2020; Mendez‐Lopez &lt;i&gt;et al.&lt;/i&gt;, 2021)"},"properties":{"noteIndex":0},"schema":"https://github.com/citation-style-language/schema/raw/master/csl-citation.json"}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 xml:space="preserve">(Hoyek </w:t>
      </w:r>
      <w:r>
        <w:rPr>
          <w:rFonts w:ascii="Times New Roman" w:hAnsi="Times New Roman" w:cs="Times New Roman"/>
          <w:i/>
          <w:lang w:eastAsia="en-GB"/>
        </w:rPr>
        <w:t>et al.</w:t>
      </w:r>
      <w:r>
        <w:rPr>
          <w:rFonts w:ascii="Times New Roman" w:hAnsi="Times New Roman" w:cs="Times New Roman"/>
          <w:lang w:eastAsia="en-GB"/>
        </w:rPr>
        <w:t xml:space="preserve">, 2014; Ekstrand </w:t>
      </w:r>
      <w:r>
        <w:rPr>
          <w:rFonts w:ascii="Times New Roman" w:hAnsi="Times New Roman" w:cs="Times New Roman"/>
          <w:i/>
          <w:lang w:eastAsia="en-GB"/>
        </w:rPr>
        <w:t>et al.</w:t>
      </w:r>
      <w:r>
        <w:rPr>
          <w:rFonts w:ascii="Times New Roman" w:hAnsi="Times New Roman" w:cs="Times New Roman"/>
          <w:lang w:eastAsia="en-GB"/>
        </w:rPr>
        <w:t xml:space="preserve">, 2018; Bogomolova </w:t>
      </w:r>
      <w:r>
        <w:rPr>
          <w:rFonts w:ascii="Times New Roman" w:hAnsi="Times New Roman" w:cs="Times New Roman"/>
          <w:i/>
          <w:lang w:eastAsia="en-GB"/>
        </w:rPr>
        <w:t>et al.</w:t>
      </w:r>
      <w:r>
        <w:rPr>
          <w:rFonts w:ascii="Times New Roman" w:hAnsi="Times New Roman" w:cs="Times New Roman"/>
          <w:lang w:eastAsia="en-GB"/>
        </w:rPr>
        <w:t xml:space="preserve">, 2020; Sotgiu </w:t>
      </w:r>
      <w:r>
        <w:rPr>
          <w:rFonts w:ascii="Times New Roman" w:hAnsi="Times New Roman" w:cs="Times New Roman"/>
          <w:i/>
          <w:lang w:eastAsia="en-GB"/>
        </w:rPr>
        <w:t>et al.</w:t>
      </w:r>
      <w:r>
        <w:rPr>
          <w:rFonts w:ascii="Times New Roman" w:hAnsi="Times New Roman" w:cs="Times New Roman"/>
          <w:lang w:eastAsia="en-GB"/>
        </w:rPr>
        <w:t xml:space="preserve">, 2020; Mendez‐Lopez </w:t>
      </w:r>
      <w:r>
        <w:rPr>
          <w:rFonts w:ascii="Times New Roman" w:hAnsi="Times New Roman" w:cs="Times New Roman"/>
          <w:i/>
          <w:lang w:eastAsia="en-GB"/>
        </w:rPr>
        <w:t>et al.</w:t>
      </w:r>
      <w:r>
        <w:rPr>
          <w:rFonts w:ascii="Times New Roman" w:hAnsi="Times New Roman" w:cs="Times New Roman"/>
          <w:lang w:eastAsia="en-GB"/>
        </w:rPr>
        <w:t>, 2021)</w:t>
      </w:r>
      <w:r>
        <w:rPr>
          <w:rFonts w:ascii="Times New Roman" w:hAnsi="Times New Roman" w:cs="Times New Roman"/>
        </w:rPr>
        <w:fldChar w:fldCharType="end"/>
      </w:r>
      <w:r>
        <w:rPr>
          <w:rFonts w:ascii="Times New Roman" w:hAnsi="Times New Roman" w:cs="Times New Roman"/>
          <w:lang w:val="fr-FR"/>
        </w:rPr>
        <w:t xml:space="preserve">. </w:t>
      </w:r>
      <w:r>
        <w:rPr>
          <w:rFonts w:ascii="Times New Roman" w:hAnsi="Times New Roman" w:cs="Times New Roman"/>
        </w:rPr>
        <w:t xml:space="preserve">It is also worth mentioning that most of the recent research is focused on exploring VR, and </w:t>
      </w:r>
      <w:proofErr w:type="spellStart"/>
      <w:r>
        <w:rPr>
          <w:rFonts w:ascii="Times New Roman" w:hAnsi="Times New Roman" w:cs="Times New Roman"/>
        </w:rPr>
        <w:t>Gerup</w:t>
      </w:r>
      <w:proofErr w:type="spellEnd"/>
      <w:r>
        <w:rPr>
          <w:rFonts w:ascii="Times New Roman" w:hAnsi="Times New Roman" w:cs="Times New Roman"/>
        </w:rPr>
        <w:t xml:space="preserve"> et al. point out the lack of research done on use of AR in medical education. All the studies that have been reviewed above demonstrated many educational benefits of AR and MR resources as compared to the traditional teaching methodologies </w:t>
      </w:r>
      <w:r>
        <w:fldChar w:fldCharType="begin"/>
      </w:r>
      <w:r>
        <w:rPr>
          <w:rFonts w:ascii="Times New Roman" w:hAnsi="Times New Roman" w:cs="Times New Roman"/>
        </w:rPr>
        <w:instrText>ADDIN CSL_CITATION {"citationItems":[{"id":"ITEM-1","itemData":{"DOI":"10.5116/ijme.5e01.eb1a","ISSN":"20426372","PMID":"31955150","abstract":"Objectives: This study aimed to review and synthesize the current research and state of augmented reality (AR), mixed reality (MR) and the applications developed for healthcare education beyond surgery. Methods: An integrative review was conducted on all relevant material, drawing on different data sources, including the databases of PubMed, PsycINFO, and ERIC from January 2013 till September 2018. Inductive content analysis and qualitative synthesis were performed. Additionally, the quality of the studies was assessed with different structured tools. Results: Twenty-six studies were included. Studies based on both AR and MR involved established applications in 27% of all cases (n=6), the rest being prototypes. The most frequently studied subjects were related to anatomy and anesthesia (n=13). All studies showed several healthcare educational benefits of AR and MR, significantly outperforming traditional learning approaches in 11 studies examining various outcomes. Studies had a low-to-medium quality overall with a MERSQI mean of 12.26 (SD=2.63), while the single qualitative study had high quality. Conclusions: This review suggests the progress of learning approaches based on AR and MR for various medical subjects while moving the research base away from feasibility studies on prototypes. Yet, lacking validity of study conclusions, heterogeneity of research designs and widely varied reporting challenges transferability of the findings in the studies included in the review. Future studies should examine suitable research designs and instructional objectives achievable by AR and MR-based applications to strengthen the evidence base, making it relevant for medical educators and institutions to apply the technologies.","author":[{"dropping-particle":"","family":"Gerup","given":"Jaris","non-dropping-particle":"","parse-names":false,"suffix":""},{"dropping-particle":"","family":"Soerensen","given":"Camilla B.","non-dropping-particle":"","parse-names":false,"suffix":""},{"dropping-particle":"","family":"Dieckmann","given":"Peter","non-dropping-particle":"","parse-names":false,"suffix":""}],"container-title":"International journal of medical education","id":"ITEM-1","issued":{"date-parts":[["2020"]]},"page":"1-18","title":"Augmented reality and mixed reality for healthcare education beyond surgery: an integrative review","type":"article-journal","volume":"11"},"uris":["http://www.mendeley.com/documents/?uuid=3ce91b41-2953-4d20-8a63-11d6bb28f9ca"]}],"mendeley":{"formattedCitation":"(Gerup, Soerensen and Dieckmann, 2020)","plainTextFormattedCitation":"(Gerup, Soerensen and Dieckmann, 2020)","previouslyFormattedCitation":"(Gerup, Soerensen and Dieckmann, 2020)"},"properties":{"noteIndex":0},"schema":"https://github.com/citation-style-language/schema/raw/master/csl-citation.json"}</w:instrText>
      </w:r>
      <w:r>
        <w:rPr>
          <w:rFonts w:ascii="Times New Roman" w:hAnsi="Times New Roman" w:cs="Times New Roman"/>
        </w:rPr>
        <w:fldChar w:fldCharType="separate"/>
      </w:r>
      <w:r>
        <w:rPr>
          <w:rFonts w:ascii="Times New Roman" w:hAnsi="Times New Roman" w:cs="Times New Roman"/>
          <w:lang w:eastAsia="en-GB"/>
        </w:rPr>
        <w:t>(Gerup, Soerensen and Dieckmann, 2020)</w:t>
      </w:r>
      <w:r>
        <w:rPr>
          <w:rFonts w:ascii="Times New Roman" w:hAnsi="Times New Roman" w:cs="Times New Roman"/>
        </w:rPr>
        <w:fldChar w:fldCharType="end"/>
      </w:r>
      <w:r>
        <w:rPr>
          <w:rFonts w:ascii="Times New Roman" w:hAnsi="Times New Roman" w:cs="Times New Roman"/>
        </w:rPr>
        <w:t>.</w:t>
      </w:r>
    </w:p>
    <w:p w:rsidR="00214037" w:rsidRDefault="00E82DAB">
      <w:pPr>
        <w:spacing w:line="360" w:lineRule="auto"/>
        <w:jc w:val="both"/>
        <w:rPr>
          <w:rFonts w:ascii="Times New Roman" w:hAnsi="Times New Roman"/>
        </w:rPr>
      </w:pPr>
      <w:r>
        <w:rPr>
          <w:rFonts w:ascii="Times New Roman" w:hAnsi="Times New Roman" w:cs="Times New Roman"/>
        </w:rPr>
        <w:t xml:space="preserve">The use of mobile apps that feature AR to assist students with learning neuroanatomy appears to be a very attractive idea, especially considering that the vast majority of the UK students own at least one mobile device (smartphone or tablet). It means that AR technology is easily accessible for them, allowing an opportunity to access learning materials even when they are not on campus. The Covid-19 pandemic highlighted the need for flexible study opportunities, and educational mobile apps featuring 3D and AR elements can help to </w:t>
      </w:r>
      <w:bookmarkEnd w:id="4"/>
      <w:bookmarkEnd w:id="5"/>
      <w:bookmarkEnd w:id="6"/>
      <w:bookmarkEnd w:id="7"/>
      <w:bookmarkEnd w:id="8"/>
      <w:r>
        <w:rPr>
          <w:rFonts w:ascii="Times New Roman" w:hAnsi="Times New Roman" w:cs="Times New Roman"/>
        </w:rPr>
        <w:t>fill this gap.</w:t>
      </w:r>
    </w:p>
    <w:p w:rsidR="00214037" w:rsidRDefault="00214037">
      <w:pPr>
        <w:spacing w:line="360" w:lineRule="auto"/>
        <w:ind w:firstLine="720"/>
        <w:jc w:val="both"/>
        <w:rPr>
          <w:rFonts w:ascii="Times New Roman" w:hAnsi="Times New Roman" w:cs="Times New Roman"/>
        </w:rPr>
      </w:pPr>
    </w:p>
    <w:p w:rsidR="00214037" w:rsidRDefault="00E82DAB">
      <w:pPr>
        <w:pStyle w:val="Heading2"/>
        <w:spacing w:line="360" w:lineRule="auto"/>
        <w:ind w:firstLine="720"/>
        <w:jc w:val="both"/>
        <w:rPr>
          <w:rFonts w:ascii="Times New Roman" w:hAnsi="Times New Roman"/>
        </w:rPr>
      </w:pPr>
      <w:r>
        <w:rPr>
          <w:rFonts w:ascii="Times New Roman" w:hAnsi="Times New Roman" w:cs="Times New Roman"/>
          <w:sz w:val="24"/>
          <w:szCs w:val="24"/>
        </w:rPr>
        <w:t>1.3 Materials and Methods</w:t>
      </w:r>
    </w:p>
    <w:p w:rsidR="00214037" w:rsidRDefault="00E82DAB">
      <w:pPr>
        <w:pStyle w:val="Heading3"/>
        <w:spacing w:line="360" w:lineRule="auto"/>
        <w:rPr>
          <w:rFonts w:ascii="Times New Roman" w:hAnsi="Times New Roman"/>
        </w:rPr>
      </w:pPr>
      <w:r>
        <w:rPr>
          <w:rFonts w:ascii="Times New Roman" w:hAnsi="Times New Roman" w:cs="Times New Roman"/>
          <w:sz w:val="24"/>
          <w:szCs w:val="24"/>
        </w:rPr>
        <w:t>1.3.1 Materials</w:t>
      </w:r>
    </w:p>
    <w:p w:rsidR="00214037" w:rsidRDefault="00214037">
      <w:pPr>
        <w:pStyle w:val="BodyText"/>
        <w:spacing w:line="360" w:lineRule="auto"/>
        <w:ind w:firstLine="720"/>
        <w:jc w:val="both"/>
        <w:rPr>
          <w:rFonts w:ascii="Times New Roman" w:hAnsi="Times New Roman" w:cs="Times New Roman"/>
        </w:rPr>
      </w:pPr>
    </w:p>
    <w:p w:rsidR="00214037" w:rsidRDefault="00E82DAB">
      <w:pPr>
        <w:pStyle w:val="BodyText"/>
        <w:spacing w:line="360" w:lineRule="auto"/>
        <w:jc w:val="both"/>
        <w:rPr>
          <w:rFonts w:ascii="Times New Roman" w:hAnsi="Times New Roman"/>
        </w:rPr>
      </w:pPr>
      <w:r>
        <w:rPr>
          <w:rFonts w:ascii="Times New Roman" w:hAnsi="Times New Roman" w:cs="Times New Roman"/>
        </w:rPr>
        <w:t>The mobile application featuring 3D and AR elements was created using three types of materials: data, hardware and software.</w:t>
      </w:r>
    </w:p>
    <w:p w:rsidR="00214037" w:rsidRDefault="00E82DAB">
      <w:pPr>
        <w:pStyle w:val="BodyText"/>
        <w:spacing w:line="360" w:lineRule="auto"/>
        <w:jc w:val="both"/>
        <w:rPr>
          <w:rFonts w:ascii="Times New Roman" w:hAnsi="Times New Roman"/>
        </w:rPr>
      </w:pPr>
      <w:r>
        <w:rPr>
          <w:rFonts w:ascii="Times New Roman" w:hAnsi="Times New Roman" w:cs="Times New Roman"/>
        </w:rPr>
        <w:t xml:space="preserve">Data included the following: 1). an anonymised MRI scan of the brain which was used as a starting point for the 3D model; 2). Seamless texture that was later modified and applied to the model of the brain; 3). Fonts Liberation Sans and </w:t>
      </w:r>
      <w:proofErr w:type="spellStart"/>
      <w:r>
        <w:rPr>
          <w:rFonts w:ascii="Times New Roman" w:hAnsi="Times New Roman" w:cs="Times New Roman"/>
        </w:rPr>
        <w:t>Avenir</w:t>
      </w:r>
      <w:proofErr w:type="spellEnd"/>
      <w:r>
        <w:rPr>
          <w:rFonts w:ascii="Times New Roman" w:hAnsi="Times New Roman" w:cs="Times New Roman"/>
        </w:rPr>
        <w:t xml:space="preserve"> which were used in the app and in the PDF booklet.</w:t>
      </w:r>
    </w:p>
    <w:p w:rsidR="00214037" w:rsidRDefault="00E82DAB">
      <w:pPr>
        <w:pStyle w:val="BodyText"/>
        <w:spacing w:line="360" w:lineRule="auto"/>
        <w:jc w:val="both"/>
        <w:rPr>
          <w:rFonts w:ascii="Times New Roman" w:hAnsi="Times New Roman"/>
        </w:rPr>
      </w:pPr>
      <w:r>
        <w:rPr>
          <w:rFonts w:ascii="Times New Roman" w:hAnsi="Times New Roman" w:cs="Times New Roman"/>
        </w:rPr>
        <w:t xml:space="preserve">Software included: 1). 3D Slicer, which was used for </w:t>
      </w:r>
      <w:r>
        <w:rPr>
          <w:rFonts w:ascii="Times New Roman" w:eastAsia="Calibri" w:hAnsi="Times New Roman" w:cs="Times New Roman"/>
          <w:lang w:eastAsia="en-US" w:bidi="ar-SA"/>
        </w:rPr>
        <w:t xml:space="preserve">3D visualisation and manual segmentation of the MRI dataset; 2). 3D Studio Max, which was used to optimise the mesh by reducing the number of polygons in the model and for </w:t>
      </w:r>
      <w:proofErr w:type="spellStart"/>
      <w:r>
        <w:rPr>
          <w:rFonts w:ascii="Times New Roman" w:eastAsia="Calibri" w:hAnsi="Times New Roman" w:cs="Times New Roman"/>
          <w:lang w:eastAsia="en-US" w:bidi="ar-SA"/>
        </w:rPr>
        <w:t>retopology</w:t>
      </w:r>
      <w:proofErr w:type="spellEnd"/>
      <w:r>
        <w:rPr>
          <w:rFonts w:ascii="Times New Roman" w:eastAsia="Calibri" w:hAnsi="Times New Roman" w:cs="Times New Roman"/>
          <w:lang w:eastAsia="en-US" w:bidi="ar-SA"/>
        </w:rPr>
        <w:t xml:space="preserve">; 3). Maya was used to apply the UV maps to the model; 4). Unity 2019, Visual Studio Code, and AR Core were used to develop the application; 5). Adobe Suite (Photoshop, Illustrator, Fresco, </w:t>
      </w:r>
      <w:proofErr w:type="spellStart"/>
      <w:r>
        <w:rPr>
          <w:rFonts w:ascii="Times New Roman" w:eastAsia="Calibri" w:hAnsi="Times New Roman" w:cs="Times New Roman"/>
          <w:lang w:eastAsia="en-US" w:bidi="ar-SA"/>
        </w:rPr>
        <w:t>inDesign</w:t>
      </w:r>
      <w:proofErr w:type="spellEnd"/>
      <w:r>
        <w:rPr>
          <w:rFonts w:ascii="Times New Roman" w:eastAsia="Calibri" w:hAnsi="Times New Roman" w:cs="Times New Roman"/>
          <w:lang w:eastAsia="en-US" w:bidi="ar-SA"/>
        </w:rPr>
        <w:t>) was used to design the PDF booklet, to create AR targets (illustrations), to modify the textures, and to design the poster that was used to recruit the participants for application testing; 6). Google Surveys were used to design the surveys that were used during testing the application with the participants.</w:t>
      </w:r>
    </w:p>
    <w:p w:rsidR="00214037" w:rsidRDefault="00E82DAB">
      <w:pPr>
        <w:pStyle w:val="BodyText"/>
        <w:spacing w:line="360" w:lineRule="auto"/>
        <w:jc w:val="both"/>
        <w:rPr>
          <w:rFonts w:ascii="Times New Roman" w:hAnsi="Times New Roman"/>
        </w:rPr>
      </w:pPr>
      <w:r>
        <w:rPr>
          <w:rFonts w:ascii="Times New Roman" w:eastAsia="Calibri" w:hAnsi="Times New Roman" w:cs="Times New Roman"/>
          <w:lang w:eastAsia="en-US" w:bidi="ar-SA"/>
        </w:rPr>
        <w:t xml:space="preserve">Hardware included: 1). The laptop (Acer Swift 5) that was used for segmentation, modelling, design and development of the application; 2). The tablet device (Samsung Galaxy S5) that was used to test the application. Running Android 10 (Pie); 3). The graphics tablet with stylus pen (Wacom </w:t>
      </w:r>
      <w:proofErr w:type="spellStart"/>
      <w:r>
        <w:rPr>
          <w:rFonts w:ascii="Times New Roman" w:eastAsia="Calibri" w:hAnsi="Times New Roman" w:cs="Times New Roman"/>
          <w:lang w:eastAsia="en-US" w:bidi="ar-SA"/>
        </w:rPr>
        <w:t>Intuos</w:t>
      </w:r>
      <w:proofErr w:type="spellEnd"/>
      <w:r>
        <w:rPr>
          <w:rFonts w:ascii="Times New Roman" w:eastAsia="Calibri" w:hAnsi="Times New Roman" w:cs="Times New Roman"/>
          <w:lang w:eastAsia="en-US" w:bidi="ar-SA"/>
        </w:rPr>
        <w:t xml:space="preserve"> Graphic Tablet), was used for creating 2D illustrations, textures and UI elements.</w:t>
      </w:r>
    </w:p>
    <w:p w:rsidR="00214037" w:rsidRDefault="00E82DAB">
      <w:pPr>
        <w:pStyle w:val="Caption"/>
        <w:rPr>
          <w:rFonts w:ascii="Times New Roman" w:hAnsi="Times New Roman"/>
        </w:rPr>
      </w:pPr>
      <w:bookmarkStart w:id="9" w:name="_Toc79335561"/>
      <w:r>
        <w:rPr>
          <w:rFonts w:ascii="Times New Roman" w:hAnsi="Times New Roman" w:cs="Times New Roman"/>
          <w:color w:val="000000"/>
          <w:sz w:val="24"/>
          <w:szCs w:val="24"/>
        </w:rPr>
        <w:t xml:space="preserve">Table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Table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1</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List of software used during development of the project:</w:t>
      </w:r>
      <w:bookmarkEnd w:id="9"/>
    </w:p>
    <w:tbl>
      <w:tblPr>
        <w:tblW w:w="9016" w:type="dxa"/>
        <w:tblInd w:w="113" w:type="dxa"/>
        <w:tblLayout w:type="fixed"/>
        <w:tblLook w:val="04A0" w:firstRow="1" w:lastRow="0" w:firstColumn="1" w:lastColumn="0" w:noHBand="0" w:noVBand="1"/>
      </w:tblPr>
      <w:tblGrid>
        <w:gridCol w:w="3005"/>
        <w:gridCol w:w="3005"/>
        <w:gridCol w:w="3006"/>
      </w:tblGrid>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Software</w:t>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Use</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Publisher</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3DSlicer</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1075690" cy="1077595"/>
                  <wp:effectExtent l="0" t="0" r="0" b="0"/>
                  <wp:docPr id="1" name="Picture 21" descr="3D Slicer 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1" descr="3D Slicer Download"/>
                          <pic:cNvPicPr>
                            <a:picLocks noChangeAspect="1" noChangeArrowheads="1"/>
                          </pic:cNvPicPr>
                        </pic:nvPicPr>
                        <pic:blipFill>
                          <a:blip r:embed="rId12"/>
                          <a:stretch>
                            <a:fillRect/>
                          </a:stretch>
                        </pic:blipFill>
                        <pic:spPr bwMode="auto">
                          <a:xfrm>
                            <a:off x="0" y="0"/>
                            <a:ext cx="1075690" cy="1077595"/>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3D visualisation and manual segmentation of medical imaging data </w:t>
            </w:r>
          </w:p>
          <w:p w:rsidR="00214037" w:rsidRDefault="00214037">
            <w:pPr>
              <w:rPr>
                <w:rFonts w:ascii="Times New Roman" w:hAnsi="Times New Roman" w:cs="Times New Roman"/>
              </w:rPr>
            </w:pP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rPr>
            </w:pPr>
            <w:r>
              <w:rPr>
                <w:rFonts w:ascii="Times New Roman" w:hAnsi="Times New Roman" w:cs="Times New Roman"/>
              </w:rPr>
              <w:t xml:space="preserve">Available at: www.slicer.org </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3D Studio Max</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894080" cy="715010"/>
                  <wp:effectExtent l="0" t="0" r="0" b="0"/>
                  <wp:docPr id="2"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Logo, company name&#10;&#10;Description automatically generated"/>
                          <pic:cNvPicPr>
                            <a:picLocks noChangeAspect="1" noChangeArrowheads="1"/>
                          </pic:cNvPicPr>
                        </pic:nvPicPr>
                        <pic:blipFill>
                          <a:blip r:embed="rId13"/>
                          <a:stretch>
                            <a:fillRect/>
                          </a:stretch>
                        </pic:blipFill>
                        <pic:spPr bwMode="auto">
                          <a:xfrm>
                            <a:off x="0" y="0"/>
                            <a:ext cx="894080" cy="71501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3D modelling software, was used to reduce number of polys and </w:t>
            </w:r>
            <w:proofErr w:type="spellStart"/>
            <w:r>
              <w:rPr>
                <w:rFonts w:ascii="Times New Roman" w:eastAsia="Calibri" w:hAnsi="Times New Roman" w:cs="Times New Roman"/>
                <w:lang w:eastAsia="en-US" w:bidi="ar-SA"/>
              </w:rPr>
              <w:t>retopology</w:t>
            </w:r>
            <w:proofErr w:type="spellEnd"/>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Autodesk, Inc., New York, USA (Autodesk, 2021) </w:t>
            </w:r>
          </w:p>
          <w:p w:rsidR="00214037" w:rsidRDefault="00E82DAB">
            <w:pPr>
              <w:pStyle w:val="Default"/>
              <w:widowControl w:val="0"/>
            </w:pPr>
            <w:r>
              <w:rPr>
                <w:rStyle w:val="Hyperlink"/>
                <w:rFonts w:ascii="Times New Roman" w:hAnsi="Times New Roman" w:cs="Times New Roman"/>
                <w:color w:val="000000"/>
              </w:rPr>
              <w:t>Available at: www.autodesk.co.uk</w:t>
            </w:r>
          </w:p>
          <w:p w:rsidR="00214037" w:rsidRDefault="00214037">
            <w:pPr>
              <w:pStyle w:val="Default"/>
              <w:widowControl w:val="0"/>
              <w:rPr>
                <w:rFonts w:ascii="Times New Roman" w:hAnsi="Times New Roman" w:cs="Times New Roman"/>
              </w:rPr>
            </w:pP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Maya</w:t>
            </w:r>
          </w:p>
          <w:p w:rsidR="00214037" w:rsidRDefault="00E82DAB">
            <w:pPr>
              <w:rPr>
                <w:rFonts w:ascii="Times New Roman" w:hAnsi="Times New Roman"/>
              </w:rPr>
            </w:pPr>
            <w:r>
              <w:rPr>
                <w:rFonts w:ascii="Times New Roman" w:hAnsi="Times New Roman"/>
                <w:noProof/>
                <w:lang w:eastAsia="en-GB" w:bidi="ar-SA"/>
              </w:rPr>
              <w:lastRenderedPageBreak/>
              <w:drawing>
                <wp:inline distT="0" distB="0" distL="0" distR="0">
                  <wp:extent cx="850900" cy="850900"/>
                  <wp:effectExtent l="0" t="0" r="0" b="0"/>
                  <wp:docPr id="3"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 descr="Logo, company name&#10;&#10;Description automatically generated"/>
                          <pic:cNvPicPr>
                            <a:picLocks noChangeAspect="1" noChangeArrowheads="1"/>
                          </pic:cNvPicPr>
                        </pic:nvPicPr>
                        <pic:blipFill>
                          <a:blip r:embed="rId14"/>
                          <a:stretch>
                            <a:fillRect/>
                          </a:stretch>
                        </pic:blipFill>
                        <pic:spPr bwMode="auto">
                          <a:xfrm>
                            <a:off x="0" y="0"/>
                            <a:ext cx="850900" cy="85090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lastRenderedPageBreak/>
              <w:t xml:space="preserve">3D modelling software, was </w:t>
            </w:r>
            <w:r>
              <w:rPr>
                <w:rFonts w:ascii="Times New Roman" w:eastAsia="Calibri" w:hAnsi="Times New Roman" w:cs="Times New Roman"/>
                <w:lang w:eastAsia="en-US" w:bidi="ar-SA"/>
              </w:rPr>
              <w:lastRenderedPageBreak/>
              <w:t>used to apply UV maps to the models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lastRenderedPageBreak/>
              <w:t xml:space="preserve">Autodesk, Inc., New York, </w:t>
            </w:r>
            <w:r>
              <w:rPr>
                <w:rFonts w:ascii="Times New Roman" w:hAnsi="Times New Roman" w:cs="Times New Roman"/>
              </w:rPr>
              <w:lastRenderedPageBreak/>
              <w:t xml:space="preserve">USA (Autodesk, 2021). </w:t>
            </w:r>
            <w:proofErr w:type="spellStart"/>
            <w:r>
              <w:rPr>
                <w:rFonts w:ascii="Times New Roman" w:hAnsi="Times New Roman" w:cs="Times New Roman"/>
                <w:lang w:val="fr-FR"/>
              </w:rPr>
              <w:t>Available</w:t>
            </w:r>
            <w:proofErr w:type="spellEnd"/>
            <w:r>
              <w:rPr>
                <w:rFonts w:ascii="Times New Roman" w:hAnsi="Times New Roman" w:cs="Times New Roman"/>
                <w:lang w:val="fr-FR"/>
              </w:rPr>
              <w:t xml:space="preserve"> at:</w:t>
            </w:r>
          </w:p>
          <w:p w:rsidR="00214037" w:rsidRDefault="001F2981">
            <w:pPr>
              <w:pStyle w:val="Default"/>
              <w:widowControl w:val="0"/>
            </w:pPr>
            <w:hyperlink r:id="rId15">
              <w:r w:rsidR="00E82DAB">
                <w:rPr>
                  <w:rStyle w:val="Hyperlink"/>
                  <w:rFonts w:ascii="Times New Roman" w:hAnsi="Times New Roman" w:cs="Times New Roman"/>
                  <w:color w:val="000000"/>
                  <w:lang w:val="fr-FR"/>
                </w:rPr>
                <w:t>www.autodesk.co.uk</w:t>
              </w:r>
            </w:hyperlink>
          </w:p>
          <w:p w:rsidR="00214037" w:rsidRDefault="00214037">
            <w:pPr>
              <w:pStyle w:val="Default"/>
              <w:widowControl w:val="0"/>
              <w:rPr>
                <w:rFonts w:ascii="Times New Roman" w:hAnsi="Times New Roman" w:cs="Times New Roman"/>
                <w:lang w:val="fr-FR"/>
              </w:rPr>
            </w:pPr>
          </w:p>
          <w:p w:rsidR="00214037" w:rsidRDefault="00214037">
            <w:pPr>
              <w:rPr>
                <w:rFonts w:ascii="Times New Roman" w:hAnsi="Times New Roman" w:cs="Times New Roman"/>
                <w:lang w:val="fr-FR"/>
              </w:rPr>
            </w:pP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lastRenderedPageBreak/>
              <w:t>Unity 3D</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1151890" cy="647700"/>
                  <wp:effectExtent l="0" t="0" r="0" b="0"/>
                  <wp:docPr id="4" name="Picture 22" descr="Unity developers can bring games to PS Mobile for fre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2" descr="Unity developers can bring games to PS Mobile for free ..."/>
                          <pic:cNvPicPr>
                            <a:picLocks noChangeAspect="1" noChangeArrowheads="1"/>
                          </pic:cNvPicPr>
                        </pic:nvPicPr>
                        <pic:blipFill>
                          <a:blip r:embed="rId16"/>
                          <a:stretch>
                            <a:fillRect/>
                          </a:stretch>
                        </pic:blipFill>
                        <pic:spPr bwMode="auto">
                          <a:xfrm>
                            <a:off x="0" y="0"/>
                            <a:ext cx="1151890" cy="64770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Game engine software, was used to create the application</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Unity Technologies, California, USA (</w:t>
            </w:r>
            <w:proofErr w:type="spellStart"/>
            <w:r>
              <w:rPr>
                <w:rFonts w:ascii="Times New Roman" w:hAnsi="Times New Roman" w:cs="Times New Roman"/>
              </w:rPr>
              <w:t>UnityTechnologies</w:t>
            </w:r>
            <w:proofErr w:type="spellEnd"/>
            <w:r>
              <w:rPr>
                <w:rFonts w:ascii="Times New Roman" w:hAnsi="Times New Roman" w:cs="Times New Roman"/>
              </w:rPr>
              <w:t xml:space="preserve">, 2021) Available at: unity3d.com </w:t>
            </w:r>
          </w:p>
          <w:p w:rsidR="00214037" w:rsidRDefault="00214037">
            <w:pPr>
              <w:rPr>
                <w:rFonts w:ascii="Times New Roman" w:hAnsi="Times New Roman" w:cs="Times New Roman"/>
              </w:rPr>
            </w:pP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Visual Studio Code</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1181100" cy="664210"/>
                  <wp:effectExtent l="0" t="0" r="0" b="0"/>
                  <wp:docPr id="5" name="Picture 8" descr="5 Visual Studio Code Extensions Developers Need in 2020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8" descr="5 Visual Studio Code Extensions Developers Need in 2020 ..."/>
                          <pic:cNvPicPr>
                            <a:picLocks noChangeAspect="1" noChangeArrowheads="1"/>
                          </pic:cNvPicPr>
                        </pic:nvPicPr>
                        <pic:blipFill>
                          <a:blip r:embed="rId17"/>
                          <a:stretch>
                            <a:fillRect/>
                          </a:stretch>
                        </pic:blipFill>
                        <pic:spPr bwMode="auto">
                          <a:xfrm>
                            <a:off x="0" y="0"/>
                            <a:ext cx="1181100" cy="66421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Code editor, was used to write C# scripts.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Visual Studio Code, Microsoft, 2021. Available at: code.visualstudio.com</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AR Core</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778510" cy="778510"/>
                  <wp:effectExtent l="0" t="0" r="0" b="0"/>
                  <wp:docPr id="6" name="Picture 9" descr="How to Setup AR Core in Unity | aaayejaaay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9" descr="How to Setup AR Core in Unity | aaayejaaaye"/>
                          <pic:cNvPicPr>
                            <a:picLocks noChangeAspect="1" noChangeArrowheads="1"/>
                          </pic:cNvPicPr>
                        </pic:nvPicPr>
                        <pic:blipFill>
                          <a:blip r:embed="rId18"/>
                          <a:stretch>
                            <a:fillRect/>
                          </a:stretch>
                        </pic:blipFill>
                        <pic:spPr bwMode="auto">
                          <a:xfrm>
                            <a:off x="0" y="0"/>
                            <a:ext cx="778510" cy="77851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r>
              <w:rPr>
                <w:rStyle w:val="js-about-item-abstr"/>
                <w:rFonts w:ascii="Times New Roman" w:eastAsia="Calibri" w:hAnsi="Times New Roman" w:cs="Times New Roman"/>
                <w:lang w:eastAsia="en-US" w:bidi="ar-SA"/>
              </w:rPr>
              <w:t>A software development kit for building AR-based applications using Unity 3D</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Google, Inc., California, USA </w:t>
            </w:r>
          </w:p>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at: developers.google.com/</w:t>
            </w:r>
            <w:proofErr w:type="spellStart"/>
            <w:r>
              <w:rPr>
                <w:rFonts w:ascii="Times New Roman" w:eastAsia="Calibri" w:hAnsi="Times New Roman" w:cs="Times New Roman"/>
                <w:lang w:eastAsia="en-US" w:bidi="ar-SA"/>
              </w:rPr>
              <w:t>ar</w:t>
            </w:r>
            <w:proofErr w:type="spellEnd"/>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Adobe Photoshop</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652145" cy="635635"/>
                  <wp:effectExtent l="0" t="0" r="0" b="0"/>
                  <wp:docPr id="7" name="Picture 10" descr="Waar Adobe Photoshop en InDesign het meest voor word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0" descr="Waar Adobe Photoshop en InDesign het meest voor wordt ..."/>
                          <pic:cNvPicPr>
                            <a:picLocks noChangeAspect="1" noChangeArrowheads="1"/>
                          </pic:cNvPicPr>
                        </pic:nvPicPr>
                        <pic:blipFill>
                          <a:blip r:embed="rId19"/>
                          <a:stretch>
                            <a:fillRect/>
                          </a:stretch>
                        </pic:blipFill>
                        <pic:spPr bwMode="auto">
                          <a:xfrm>
                            <a:off x="0" y="0"/>
                            <a:ext cx="652145" cy="635635"/>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Program used for editing textures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Adobe Systems, Inc., California, USA </w:t>
            </w:r>
          </w:p>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at: adobe.com</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Adobe Illustrator</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715010" cy="697230"/>
                  <wp:effectExtent l="0" t="0" r="0" b="0"/>
                  <wp:docPr id="8" name="Picture 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6" descr="Logo&#10;&#10;Description automatically generated"/>
                          <pic:cNvPicPr>
                            <a:picLocks noChangeAspect="1" noChangeArrowheads="1"/>
                          </pic:cNvPicPr>
                        </pic:nvPicPr>
                        <pic:blipFill>
                          <a:blip r:embed="rId20"/>
                          <a:stretch>
                            <a:fillRect/>
                          </a:stretch>
                        </pic:blipFill>
                        <pic:spPr bwMode="auto">
                          <a:xfrm>
                            <a:off x="0" y="0"/>
                            <a:ext cx="715010" cy="69723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 xml:space="preserve">Program used for creating storyboard, </w:t>
            </w:r>
            <w:proofErr w:type="spellStart"/>
            <w:r>
              <w:rPr>
                <w:rFonts w:ascii="Times New Roman" w:eastAsia="Calibri" w:hAnsi="Times New Roman" w:cs="Times New Roman"/>
                <w:lang w:eastAsia="en-US" w:bidi="ar-SA"/>
              </w:rPr>
              <w:t>moodboard</w:t>
            </w:r>
            <w:proofErr w:type="spellEnd"/>
            <w:r>
              <w:rPr>
                <w:rFonts w:ascii="Times New Roman" w:eastAsia="Calibri" w:hAnsi="Times New Roman" w:cs="Times New Roman"/>
                <w:lang w:eastAsia="en-US" w:bidi="ar-SA"/>
              </w:rPr>
              <w:t>, UI elements and workflow diagrams.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Adobe Systems, Inc., California, USA </w:t>
            </w:r>
          </w:p>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at: adobe.com</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Adobe Fresco</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778510" cy="744220"/>
                  <wp:effectExtent l="0" t="0" r="0" b="0"/>
                  <wp:docPr id="9" name="Picture 27" descr="Adobe Fresco 2.1.0.352 (x64) โปรแกรม วาดรูป Drawin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27" descr="Adobe Fresco 2.1.0.352 (x64) โปรแกรม วาดรูป Drawing ..."/>
                          <pic:cNvPicPr>
                            <a:picLocks noChangeAspect="1" noChangeArrowheads="1"/>
                          </pic:cNvPicPr>
                        </pic:nvPicPr>
                        <pic:blipFill>
                          <a:blip r:embed="rId21"/>
                          <a:stretch>
                            <a:fillRect/>
                          </a:stretch>
                        </pic:blipFill>
                        <pic:spPr bwMode="auto">
                          <a:xfrm>
                            <a:off x="0" y="0"/>
                            <a:ext cx="778510" cy="74422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Program used for creating illustrations, including AR targets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Adobe Systems, Inc., California, USA </w:t>
            </w:r>
          </w:p>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at: adobe.com</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Adobe InDesign</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697230" cy="679450"/>
                  <wp:effectExtent l="0" t="0" r="0" b="0"/>
                  <wp:docPr id="10" name="Picture 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7" descr="Logo&#10;&#10;Description automatically generated"/>
                          <pic:cNvPicPr>
                            <a:picLocks noChangeAspect="1" noChangeArrowheads="1"/>
                          </pic:cNvPicPr>
                        </pic:nvPicPr>
                        <pic:blipFill>
                          <a:blip r:embed="rId22"/>
                          <a:stretch>
                            <a:fillRect/>
                          </a:stretch>
                        </pic:blipFill>
                        <pic:spPr bwMode="auto">
                          <a:xfrm>
                            <a:off x="0" y="0"/>
                            <a:ext cx="697230" cy="67945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Program used for creating booklet</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Adobe Systems, Inc., California, USA </w:t>
            </w:r>
          </w:p>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at: adobe.com</w:t>
            </w:r>
          </w:p>
        </w:tc>
      </w:tr>
    </w:tbl>
    <w:p w:rsidR="00214037" w:rsidRDefault="00214037">
      <w:pPr>
        <w:rPr>
          <w:rFonts w:ascii="Times New Roman" w:hAnsi="Times New Roman" w:cs="Times New Roman"/>
        </w:rPr>
      </w:pPr>
    </w:p>
    <w:p w:rsidR="00214037" w:rsidRDefault="00214037">
      <w:pPr>
        <w:rPr>
          <w:rFonts w:ascii="Times New Roman" w:hAnsi="Times New Roman" w:cs="Times New Roman"/>
        </w:rPr>
      </w:pPr>
    </w:p>
    <w:p w:rsidR="00214037" w:rsidRDefault="00E82DAB">
      <w:pPr>
        <w:pStyle w:val="Caption"/>
        <w:rPr>
          <w:rFonts w:ascii="Times New Roman" w:hAnsi="Times New Roman"/>
        </w:rPr>
      </w:pPr>
      <w:bookmarkStart w:id="10" w:name="_Toc79335562"/>
      <w:r>
        <w:rPr>
          <w:rFonts w:ascii="Times New Roman" w:hAnsi="Times New Roman" w:cs="Times New Roman"/>
          <w:color w:val="000000"/>
          <w:sz w:val="24"/>
          <w:szCs w:val="24"/>
        </w:rPr>
        <w:t xml:space="preserve">Table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Table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2</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Hardware used to create the application:</w:t>
      </w:r>
      <w:bookmarkEnd w:id="10"/>
    </w:p>
    <w:tbl>
      <w:tblPr>
        <w:tblW w:w="9016" w:type="dxa"/>
        <w:tblInd w:w="113" w:type="dxa"/>
        <w:tblLayout w:type="fixed"/>
        <w:tblLook w:val="04A0" w:firstRow="1" w:lastRow="0" w:firstColumn="1" w:lastColumn="0" w:noHBand="0" w:noVBand="1"/>
      </w:tblPr>
      <w:tblGrid>
        <w:gridCol w:w="3005"/>
        <w:gridCol w:w="3005"/>
        <w:gridCol w:w="3006"/>
      </w:tblGrid>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Hardware</w:t>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Use</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Manufacturer</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Acer Swift 5</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673100" cy="484505"/>
                  <wp:effectExtent l="0" t="0" r="0" b="0"/>
                  <wp:docPr id="11" name="Picture 15" descr="Acer logo | Log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5" descr="Acer logo | Logok"/>
                          <pic:cNvPicPr>
                            <a:picLocks noChangeAspect="1" noChangeArrowheads="1"/>
                          </pic:cNvPicPr>
                        </pic:nvPicPr>
                        <pic:blipFill>
                          <a:blip r:embed="rId23"/>
                          <a:stretch>
                            <a:fillRect/>
                          </a:stretch>
                        </pic:blipFill>
                        <pic:spPr bwMode="auto">
                          <a:xfrm>
                            <a:off x="0" y="0"/>
                            <a:ext cx="673100" cy="484505"/>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The laptop that was used for segmentation, modelling, design and development of the application</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Acer Inc.(2021)</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Samsung Galaxy Tab S5</w:t>
            </w:r>
          </w:p>
          <w:p w:rsidR="00214037" w:rsidRDefault="00E82DAB">
            <w:pPr>
              <w:rPr>
                <w:rFonts w:ascii="Times New Roman" w:hAnsi="Times New Roman"/>
              </w:rPr>
            </w:pPr>
            <w:r>
              <w:rPr>
                <w:rFonts w:ascii="Times New Roman" w:hAnsi="Times New Roman"/>
                <w:noProof/>
                <w:lang w:eastAsia="en-GB" w:bidi="ar-SA"/>
              </w:rPr>
              <w:lastRenderedPageBreak/>
              <w:drawing>
                <wp:inline distT="0" distB="0" distL="0" distR="0">
                  <wp:extent cx="820420" cy="501650"/>
                  <wp:effectExtent l="0" t="0" r="0" b="0"/>
                  <wp:docPr id="12" name="Picture 11" descr="Samsung Galaxy P30, Galaxy P30 Plus With In-display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Samsung Galaxy P30, Galaxy P30 Plus With In-display ..."/>
                          <pic:cNvPicPr>
                            <a:picLocks noChangeAspect="1" noChangeArrowheads="1"/>
                          </pic:cNvPicPr>
                        </pic:nvPicPr>
                        <pic:blipFill>
                          <a:blip r:embed="rId24"/>
                          <a:stretch>
                            <a:fillRect/>
                          </a:stretch>
                        </pic:blipFill>
                        <pic:spPr bwMode="auto">
                          <a:xfrm>
                            <a:off x="0" y="0"/>
                            <a:ext cx="820420" cy="501650"/>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lastRenderedPageBreak/>
              <w:t>The tablet device that was used to test the application. Running Android 10 (Pie)</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Samsung Group, Seoul, South Korea (Samsung, 2021) </w:t>
            </w: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lastRenderedPageBreak/>
              <w:t xml:space="preserve">Wacom </w:t>
            </w:r>
            <w:proofErr w:type="spellStart"/>
            <w:r>
              <w:rPr>
                <w:rFonts w:ascii="Times New Roman" w:eastAsia="Calibri" w:hAnsi="Times New Roman" w:cs="Times New Roman"/>
                <w:lang w:eastAsia="en-US" w:bidi="ar-SA"/>
              </w:rPr>
              <w:t>Intuos</w:t>
            </w:r>
            <w:proofErr w:type="spellEnd"/>
            <w:r>
              <w:rPr>
                <w:rFonts w:ascii="Times New Roman" w:eastAsia="Calibri" w:hAnsi="Times New Roman" w:cs="Times New Roman"/>
                <w:lang w:eastAsia="en-US" w:bidi="ar-SA"/>
              </w:rPr>
              <w:t xml:space="preserve"> Graphic Tablet</w:t>
            </w:r>
          </w:p>
          <w:p w:rsidR="00214037" w:rsidRDefault="00E82DAB">
            <w:pPr>
              <w:rPr>
                <w:rFonts w:ascii="Times New Roman" w:hAnsi="Times New Roman"/>
              </w:rPr>
            </w:pPr>
            <w:r>
              <w:rPr>
                <w:rFonts w:ascii="Times New Roman" w:hAnsi="Times New Roman"/>
                <w:noProof/>
                <w:lang w:eastAsia="en-GB" w:bidi="ar-SA"/>
              </w:rPr>
              <w:drawing>
                <wp:inline distT="0" distB="0" distL="0" distR="0">
                  <wp:extent cx="729615" cy="729615"/>
                  <wp:effectExtent l="0" t="0" r="0" b="0"/>
                  <wp:docPr id="13" name="Picture 1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descr="Logo, company name&#10;&#10;Description automatically generated"/>
                          <pic:cNvPicPr>
                            <a:picLocks noChangeAspect="1" noChangeArrowheads="1"/>
                          </pic:cNvPicPr>
                        </pic:nvPicPr>
                        <pic:blipFill>
                          <a:blip r:embed="rId25"/>
                          <a:stretch>
                            <a:fillRect/>
                          </a:stretch>
                        </pic:blipFill>
                        <pic:spPr bwMode="auto">
                          <a:xfrm>
                            <a:off x="0" y="0"/>
                            <a:ext cx="729615" cy="729615"/>
                          </a:xfrm>
                          <a:prstGeom prst="rect">
                            <a:avLst/>
                          </a:prstGeom>
                        </pic:spPr>
                      </pic:pic>
                    </a:graphicData>
                  </a:graphic>
                </wp:inline>
              </w:drawing>
            </w:r>
          </w:p>
        </w:tc>
        <w:tc>
          <w:tcPr>
            <w:tcW w:w="3005"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 graphics tablet with stylus pen, was used for creating 2D illustrations, textures and UI elements</w:t>
            </w:r>
          </w:p>
        </w:tc>
        <w:tc>
          <w:tcPr>
            <w:tcW w:w="3006"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 xml:space="preserve">Wacom Co., Ltd, </w:t>
            </w:r>
            <w:proofErr w:type="spellStart"/>
            <w:r>
              <w:rPr>
                <w:rFonts w:ascii="Times New Roman" w:hAnsi="Times New Roman" w:cs="Times New Roman"/>
              </w:rPr>
              <w:t>Kazo</w:t>
            </w:r>
            <w:proofErr w:type="spellEnd"/>
            <w:r>
              <w:rPr>
                <w:rFonts w:ascii="Times New Roman" w:hAnsi="Times New Roman" w:cs="Times New Roman"/>
              </w:rPr>
              <w:t xml:space="preserve">, Japan (Wacom, 2021) </w:t>
            </w:r>
          </w:p>
          <w:p w:rsidR="00214037" w:rsidRDefault="00214037">
            <w:pPr>
              <w:rPr>
                <w:rFonts w:ascii="Times New Roman" w:hAnsi="Times New Roman" w:cs="Times New Roman"/>
              </w:rPr>
            </w:pPr>
          </w:p>
        </w:tc>
      </w:tr>
      <w:tr w:rsidR="00214037">
        <w:tc>
          <w:tcPr>
            <w:tcW w:w="3005" w:type="dxa"/>
            <w:tcBorders>
              <w:top w:val="single" w:sz="4" w:space="0" w:color="000000"/>
              <w:left w:val="single" w:sz="4" w:space="0" w:color="000000"/>
              <w:bottom w:val="single" w:sz="4" w:space="0" w:color="000000"/>
              <w:right w:val="single" w:sz="4" w:space="0" w:color="000000"/>
            </w:tcBorders>
          </w:tcPr>
          <w:p w:rsidR="00214037" w:rsidRDefault="00214037">
            <w:pPr>
              <w:rPr>
                <w:rFonts w:ascii="Times New Roman" w:hAnsi="Times New Roman" w:cs="Times New Roman"/>
              </w:rPr>
            </w:pPr>
          </w:p>
        </w:tc>
        <w:tc>
          <w:tcPr>
            <w:tcW w:w="3005" w:type="dxa"/>
            <w:tcBorders>
              <w:top w:val="single" w:sz="4" w:space="0" w:color="000000"/>
              <w:left w:val="single" w:sz="4" w:space="0" w:color="000000"/>
              <w:bottom w:val="single" w:sz="4" w:space="0" w:color="000000"/>
              <w:right w:val="single" w:sz="4" w:space="0" w:color="000000"/>
            </w:tcBorders>
          </w:tcPr>
          <w:p w:rsidR="00214037" w:rsidRDefault="00214037">
            <w:pPr>
              <w:rPr>
                <w:rFonts w:ascii="Times New Roman" w:hAnsi="Times New Roman" w:cs="Times New Roman"/>
              </w:rPr>
            </w:pPr>
          </w:p>
        </w:tc>
        <w:tc>
          <w:tcPr>
            <w:tcW w:w="3006" w:type="dxa"/>
            <w:tcBorders>
              <w:top w:val="single" w:sz="4" w:space="0" w:color="000000"/>
              <w:left w:val="single" w:sz="4" w:space="0" w:color="000000"/>
              <w:bottom w:val="single" w:sz="4" w:space="0" w:color="000000"/>
              <w:right w:val="single" w:sz="4" w:space="0" w:color="000000"/>
            </w:tcBorders>
          </w:tcPr>
          <w:p w:rsidR="00214037" w:rsidRDefault="00214037">
            <w:pPr>
              <w:pStyle w:val="Default"/>
              <w:widowControl w:val="0"/>
              <w:rPr>
                <w:rFonts w:ascii="Times New Roman" w:hAnsi="Times New Roman" w:cs="Times New Roman"/>
              </w:rPr>
            </w:pPr>
          </w:p>
        </w:tc>
      </w:tr>
    </w:tbl>
    <w:p w:rsidR="00214037" w:rsidRDefault="00214037">
      <w:pPr>
        <w:pStyle w:val="Caption"/>
        <w:rPr>
          <w:rFonts w:ascii="Times New Roman" w:hAnsi="Times New Roman" w:cs="Times New Roman"/>
          <w:color w:val="000000"/>
          <w:sz w:val="24"/>
          <w:szCs w:val="24"/>
        </w:rPr>
      </w:pPr>
    </w:p>
    <w:p w:rsidR="00214037" w:rsidRDefault="00E82DAB">
      <w:pPr>
        <w:pStyle w:val="Caption"/>
        <w:rPr>
          <w:rFonts w:ascii="Times New Roman" w:hAnsi="Times New Roman"/>
        </w:rPr>
      </w:pPr>
      <w:bookmarkStart w:id="11" w:name="_Toc79335563"/>
      <w:r>
        <w:rPr>
          <w:rFonts w:ascii="Times New Roman" w:hAnsi="Times New Roman" w:cs="Times New Roman"/>
          <w:color w:val="000000"/>
          <w:sz w:val="24"/>
          <w:szCs w:val="24"/>
        </w:rPr>
        <w:t xml:space="preserve">Table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Table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Data used in the application:</w:t>
      </w:r>
      <w:bookmarkEnd w:id="11"/>
    </w:p>
    <w:tbl>
      <w:tblPr>
        <w:tblW w:w="9016" w:type="dxa"/>
        <w:tblInd w:w="113" w:type="dxa"/>
        <w:tblLayout w:type="fixed"/>
        <w:tblLook w:val="04A0" w:firstRow="1" w:lastRow="0" w:firstColumn="1" w:lastColumn="0" w:noHBand="0" w:noVBand="1"/>
      </w:tblPr>
      <w:tblGrid>
        <w:gridCol w:w="3032"/>
        <w:gridCol w:w="2987"/>
        <w:gridCol w:w="2997"/>
      </w:tblGrid>
      <w:tr w:rsidR="00214037">
        <w:tc>
          <w:tcPr>
            <w:tcW w:w="3032"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Data</w:t>
            </w:r>
          </w:p>
        </w:tc>
        <w:tc>
          <w:tcPr>
            <w:tcW w:w="298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Use in the application</w:t>
            </w:r>
          </w:p>
        </w:tc>
        <w:tc>
          <w:tcPr>
            <w:tcW w:w="299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Publisher</w:t>
            </w:r>
          </w:p>
        </w:tc>
      </w:tr>
      <w:tr w:rsidR="00214037">
        <w:tc>
          <w:tcPr>
            <w:tcW w:w="3032"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noProof/>
                <w:lang w:eastAsia="en-GB" w:bidi="ar-SA"/>
              </w:rPr>
              <w:drawing>
                <wp:anchor distT="0" distB="0" distL="114300" distR="114300" simplePos="0" relativeHeight="18" behindDoc="0" locked="0" layoutInCell="1" allowOverlap="1">
                  <wp:simplePos x="0" y="0"/>
                  <wp:positionH relativeFrom="column">
                    <wp:posOffset>1905</wp:posOffset>
                  </wp:positionH>
                  <wp:positionV relativeFrom="paragraph">
                    <wp:posOffset>173355</wp:posOffset>
                  </wp:positionV>
                  <wp:extent cx="1786890" cy="1648460"/>
                  <wp:effectExtent l="0" t="0" r="0" b="0"/>
                  <wp:wrapSquare wrapText="bothSides"/>
                  <wp:docPr id="14" name="Picture 13" descr="A picture containing 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A picture containing timeline&#10;&#10;Description automatically generated"/>
                          <pic:cNvPicPr>
                            <a:picLocks noChangeAspect="1" noChangeArrowheads="1"/>
                          </pic:cNvPicPr>
                        </pic:nvPicPr>
                        <pic:blipFill>
                          <a:blip r:embed="rId26"/>
                          <a:stretch>
                            <a:fillRect/>
                          </a:stretch>
                        </pic:blipFill>
                        <pic:spPr bwMode="auto">
                          <a:xfrm>
                            <a:off x="0" y="0"/>
                            <a:ext cx="1786890" cy="1648460"/>
                          </a:xfrm>
                          <a:prstGeom prst="rect">
                            <a:avLst/>
                          </a:prstGeom>
                        </pic:spPr>
                      </pic:pic>
                    </a:graphicData>
                  </a:graphic>
                </wp:anchor>
              </w:drawing>
            </w:r>
            <w:r>
              <w:rPr>
                <w:rFonts w:ascii="Times New Roman" w:eastAsia="Calibri" w:hAnsi="Times New Roman" w:cs="Times New Roman"/>
                <w:lang w:eastAsia="en-US" w:bidi="ar-SA"/>
              </w:rPr>
              <w:t>MRI Brain Dataset</w:t>
            </w:r>
          </w:p>
          <w:p w:rsidR="00214037" w:rsidRDefault="00214037">
            <w:pPr>
              <w:rPr>
                <w:rFonts w:ascii="Times New Roman" w:hAnsi="Times New Roman" w:cs="Times New Roman"/>
              </w:rPr>
            </w:pPr>
          </w:p>
        </w:tc>
        <w:tc>
          <w:tcPr>
            <w:tcW w:w="298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It was used for performing segmentation of the brain structures</w:t>
            </w:r>
          </w:p>
        </w:tc>
        <w:tc>
          <w:tcPr>
            <w:tcW w:w="2997"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rPr>
            </w:pPr>
            <w:r>
              <w:rPr>
                <w:rFonts w:ascii="Times New Roman" w:hAnsi="Times New Roman" w:cs="Times New Roman"/>
              </w:rPr>
              <w:t xml:space="preserve">Available at: www.slicer.org </w:t>
            </w:r>
          </w:p>
        </w:tc>
      </w:tr>
      <w:tr w:rsidR="00214037">
        <w:tc>
          <w:tcPr>
            <w:tcW w:w="3032"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hAnsi="Times New Roman"/>
              </w:rPr>
            </w:pPr>
            <w:r>
              <w:rPr>
                <w:rFonts w:ascii="Times New Roman" w:hAnsi="Times New Roman"/>
                <w:noProof/>
                <w:lang w:eastAsia="en-GB" w:bidi="ar-SA"/>
              </w:rPr>
              <w:drawing>
                <wp:inline distT="0" distB="0" distL="0" distR="0">
                  <wp:extent cx="1638300" cy="819150"/>
                  <wp:effectExtent l="0" t="0" r="0" b="0"/>
                  <wp:docPr id="15" name="Picture 14" descr="Liberation Sans Font Free by Red Hat | Font Squirr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Liberation Sans Font Free by Red Hat | Font Squirrel"/>
                          <pic:cNvPicPr>
                            <a:picLocks noChangeAspect="1" noChangeArrowheads="1"/>
                          </pic:cNvPicPr>
                        </pic:nvPicPr>
                        <pic:blipFill>
                          <a:blip r:embed="rId27"/>
                          <a:stretch>
                            <a:fillRect/>
                          </a:stretch>
                        </pic:blipFill>
                        <pic:spPr bwMode="auto">
                          <a:xfrm>
                            <a:off x="0" y="0"/>
                            <a:ext cx="1638300" cy="819150"/>
                          </a:xfrm>
                          <a:prstGeom prst="rect">
                            <a:avLst/>
                          </a:prstGeom>
                        </pic:spPr>
                      </pic:pic>
                    </a:graphicData>
                  </a:graphic>
                </wp:inline>
              </w:drawing>
            </w:r>
          </w:p>
        </w:tc>
        <w:tc>
          <w:tcPr>
            <w:tcW w:w="298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The font that was used for creating labels in 3D scene of the application. One of the default fonts in Unity</w:t>
            </w:r>
          </w:p>
        </w:tc>
        <w:tc>
          <w:tcPr>
            <w:tcW w:w="2997" w:type="dxa"/>
            <w:tcBorders>
              <w:top w:val="single" w:sz="4" w:space="0" w:color="000000"/>
              <w:left w:val="single" w:sz="4" w:space="0" w:color="000000"/>
              <w:bottom w:val="single" w:sz="4" w:space="0" w:color="000000"/>
              <w:right w:val="single" w:sz="4" w:space="0" w:color="000000"/>
            </w:tcBorders>
          </w:tcPr>
          <w:p w:rsidR="00214037" w:rsidRDefault="00E82DAB">
            <w:pPr>
              <w:pStyle w:val="Default"/>
              <w:widowControl w:val="0"/>
              <w:rPr>
                <w:rFonts w:ascii="Times New Roman" w:hAnsi="Times New Roman" w:cs="Times New Roman"/>
              </w:rPr>
            </w:pPr>
            <w:r>
              <w:rPr>
                <w:rFonts w:ascii="Times New Roman" w:hAnsi="Times New Roman" w:cs="Times New Roman"/>
              </w:rPr>
              <w:t>Unity Technologies, California, USA (</w:t>
            </w:r>
            <w:proofErr w:type="spellStart"/>
            <w:r>
              <w:rPr>
                <w:rFonts w:ascii="Times New Roman" w:hAnsi="Times New Roman" w:cs="Times New Roman"/>
              </w:rPr>
              <w:t>UnityTechnologies</w:t>
            </w:r>
            <w:proofErr w:type="spellEnd"/>
            <w:r>
              <w:rPr>
                <w:rFonts w:ascii="Times New Roman" w:hAnsi="Times New Roman" w:cs="Times New Roman"/>
              </w:rPr>
              <w:t xml:space="preserve">, 2021) Available at: unity3d.com </w:t>
            </w:r>
          </w:p>
          <w:p w:rsidR="00214037" w:rsidRDefault="00214037">
            <w:pPr>
              <w:rPr>
                <w:rFonts w:ascii="Times New Roman" w:hAnsi="Times New Roman" w:cs="Times New Roman"/>
              </w:rPr>
            </w:pPr>
          </w:p>
        </w:tc>
      </w:tr>
      <w:tr w:rsidR="00214037">
        <w:tc>
          <w:tcPr>
            <w:tcW w:w="3032"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hAnsi="Times New Roman"/>
              </w:rPr>
            </w:pPr>
            <w:r>
              <w:rPr>
                <w:rFonts w:ascii="Times New Roman" w:hAnsi="Times New Roman"/>
                <w:noProof/>
                <w:lang w:eastAsia="en-GB" w:bidi="ar-SA"/>
              </w:rPr>
              <w:drawing>
                <wp:inline distT="0" distB="0" distL="0" distR="0">
                  <wp:extent cx="1623060" cy="1276985"/>
                  <wp:effectExtent l="0" t="0" r="0" b="0"/>
                  <wp:docPr id="16" name="Picture 33" descr="Avenir Font Free Download - Free Fo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33" descr="Avenir Font Free Download - Free Fonts"/>
                          <pic:cNvPicPr>
                            <a:picLocks noChangeAspect="1" noChangeArrowheads="1"/>
                          </pic:cNvPicPr>
                        </pic:nvPicPr>
                        <pic:blipFill>
                          <a:blip r:embed="rId28"/>
                          <a:stretch>
                            <a:fillRect/>
                          </a:stretch>
                        </pic:blipFill>
                        <pic:spPr bwMode="auto">
                          <a:xfrm>
                            <a:off x="0" y="0"/>
                            <a:ext cx="1623060" cy="1276985"/>
                          </a:xfrm>
                          <a:prstGeom prst="rect">
                            <a:avLst/>
                          </a:prstGeom>
                        </pic:spPr>
                      </pic:pic>
                    </a:graphicData>
                  </a:graphic>
                </wp:inline>
              </w:drawing>
            </w:r>
          </w:p>
        </w:tc>
        <w:tc>
          <w:tcPr>
            <w:tcW w:w="298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The font that was used in the accompanying booklet.</w:t>
            </w:r>
          </w:p>
        </w:tc>
        <w:tc>
          <w:tcPr>
            <w:tcW w:w="299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from: www.dafont.com</w:t>
            </w:r>
          </w:p>
        </w:tc>
      </w:tr>
      <w:tr w:rsidR="00214037">
        <w:tc>
          <w:tcPr>
            <w:tcW w:w="3032"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hAnsi="Times New Roman"/>
              </w:rPr>
            </w:pPr>
            <w:r>
              <w:rPr>
                <w:rFonts w:ascii="Times New Roman" w:hAnsi="Times New Roman"/>
                <w:noProof/>
                <w:lang w:eastAsia="en-GB" w:bidi="ar-SA"/>
              </w:rPr>
              <w:drawing>
                <wp:inline distT="0" distB="0" distL="0" distR="0">
                  <wp:extent cx="1623060" cy="2159000"/>
                  <wp:effectExtent l="0" t="0" r="0" b="0"/>
                  <wp:docPr id="17" name="Picture 26" descr="brain mat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26" descr="brain matter"/>
                          <pic:cNvPicPr>
                            <a:picLocks noChangeAspect="1" noChangeArrowheads="1"/>
                          </pic:cNvPicPr>
                        </pic:nvPicPr>
                        <pic:blipFill>
                          <a:blip r:embed="rId29"/>
                          <a:stretch>
                            <a:fillRect/>
                          </a:stretch>
                        </pic:blipFill>
                        <pic:spPr bwMode="auto">
                          <a:xfrm>
                            <a:off x="0" y="0"/>
                            <a:ext cx="1623060" cy="2159000"/>
                          </a:xfrm>
                          <a:prstGeom prst="rect">
                            <a:avLst/>
                          </a:prstGeom>
                        </pic:spPr>
                      </pic:pic>
                    </a:graphicData>
                  </a:graphic>
                </wp:inline>
              </w:drawing>
            </w:r>
          </w:p>
        </w:tc>
        <w:tc>
          <w:tcPr>
            <w:tcW w:w="298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The seamless texture that was used for the brain model</w:t>
            </w:r>
          </w:p>
        </w:tc>
        <w:tc>
          <w:tcPr>
            <w:tcW w:w="2997" w:type="dxa"/>
            <w:tcBorders>
              <w:top w:val="single" w:sz="4" w:space="0" w:color="000000"/>
              <w:left w:val="single" w:sz="4" w:space="0" w:color="000000"/>
              <w:bottom w:val="single" w:sz="4" w:space="0" w:color="000000"/>
              <w:right w:val="single" w:sz="4" w:space="0" w:color="000000"/>
            </w:tcBorders>
          </w:tcPr>
          <w:p w:rsidR="00214037" w:rsidRDefault="00E82DAB">
            <w:pPr>
              <w:rPr>
                <w:rFonts w:ascii="Times New Roman" w:eastAsia="Calibri" w:hAnsi="Times New Roman" w:cs="Times New Roman"/>
                <w:lang w:eastAsia="en-US" w:bidi="ar-SA"/>
              </w:rPr>
            </w:pPr>
            <w:r>
              <w:rPr>
                <w:rFonts w:ascii="Times New Roman" w:eastAsia="Calibri" w:hAnsi="Times New Roman" w:cs="Times New Roman"/>
                <w:lang w:eastAsia="en-US" w:bidi="ar-SA"/>
              </w:rPr>
              <w:t>Available from: https://3dtextures.me/tag/brain/</w:t>
            </w:r>
          </w:p>
        </w:tc>
      </w:tr>
    </w:tbl>
    <w:p w:rsidR="00214037" w:rsidRDefault="00E82DAB">
      <w:pPr>
        <w:spacing w:line="360" w:lineRule="auto"/>
        <w:jc w:val="both"/>
        <w:rPr>
          <w:rFonts w:ascii="Times New Roman" w:hAnsi="Times New Roman"/>
        </w:rPr>
      </w:pPr>
      <w:r>
        <w:rPr>
          <w:rFonts w:ascii="Times New Roman" w:eastAsia="Calibri" w:hAnsi="Times New Roman" w:cs="Times New Roman"/>
          <w:lang w:eastAsia="en-US" w:bidi="ar-SA"/>
        </w:rPr>
        <w:lastRenderedPageBreak/>
        <w:tab/>
      </w:r>
    </w:p>
    <w:p w:rsidR="00214037" w:rsidRDefault="00214037">
      <w:pPr>
        <w:pStyle w:val="BodyText"/>
        <w:spacing w:line="360" w:lineRule="auto"/>
        <w:ind w:firstLine="720"/>
        <w:jc w:val="both"/>
        <w:rPr>
          <w:rFonts w:ascii="Times New Roman" w:eastAsia="Calibri" w:hAnsi="Times New Roman" w:cs="Times New Roman"/>
          <w:lang w:eastAsia="en-US" w:bidi="ar-SA"/>
        </w:rPr>
      </w:pPr>
    </w:p>
    <w:p w:rsidR="00214037" w:rsidRDefault="00E82DAB">
      <w:pPr>
        <w:pStyle w:val="Heading3"/>
        <w:spacing w:line="360" w:lineRule="auto"/>
        <w:ind w:firstLine="720"/>
        <w:jc w:val="both"/>
        <w:rPr>
          <w:rFonts w:ascii="Times New Roman" w:hAnsi="Times New Roman"/>
        </w:rPr>
      </w:pPr>
      <w:r>
        <w:rPr>
          <w:rFonts w:ascii="Times New Roman" w:eastAsia="Calibri" w:hAnsi="Times New Roman" w:cs="Times New Roman"/>
          <w:sz w:val="24"/>
          <w:szCs w:val="24"/>
          <w:lang w:eastAsia="en-US" w:bidi="ar-SA"/>
        </w:rPr>
        <w:t>1.3.2 Methods</w:t>
      </w:r>
    </w:p>
    <w:p w:rsidR="00214037" w:rsidRDefault="00214037">
      <w:pPr>
        <w:pStyle w:val="BodyText"/>
        <w:spacing w:line="360" w:lineRule="auto"/>
        <w:ind w:firstLine="720"/>
        <w:jc w:val="both"/>
        <w:rPr>
          <w:rFonts w:ascii="Times New Roman" w:eastAsia="Calibri" w:hAnsi="Times New Roman" w:cs="Times New Roman"/>
          <w:lang w:eastAsia="en-US" w:bidi="ar-SA"/>
        </w:rPr>
      </w:pPr>
    </w:p>
    <w:p w:rsidR="00214037" w:rsidRDefault="00E82DAB">
      <w:pPr>
        <w:spacing w:line="360" w:lineRule="auto"/>
        <w:jc w:val="both"/>
        <w:rPr>
          <w:rFonts w:ascii="Times New Roman" w:hAnsi="Times New Roman"/>
        </w:rPr>
      </w:pPr>
      <w:r>
        <w:rPr>
          <w:rFonts w:ascii="Times New Roman" w:eastAsia="Calibri" w:hAnsi="Times New Roman" w:cs="Times New Roman"/>
          <w:lang w:eastAsia="en-US" w:bidi="ar-SA"/>
        </w:rPr>
        <w:t xml:space="preserve">The purpose of this mobile application is to provide users with the opportunity to review anatomy of the brain using 3D and AR technology together with the labelled 2D illustrations of the six different brain structures. A PDF booklet containing illustrations serving as AR targets was designed to accompany the application. Apart from the AR targets it includes brief description of </w:t>
      </w:r>
      <w:proofErr w:type="gramStart"/>
      <w:r>
        <w:rPr>
          <w:rFonts w:ascii="Times New Roman" w:eastAsia="Calibri" w:hAnsi="Times New Roman" w:cs="Times New Roman"/>
          <w:lang w:eastAsia="en-US" w:bidi="ar-SA"/>
        </w:rPr>
        <w:t>the  featured</w:t>
      </w:r>
      <w:proofErr w:type="gramEnd"/>
      <w:r>
        <w:rPr>
          <w:rFonts w:ascii="Times New Roman" w:eastAsia="Calibri" w:hAnsi="Times New Roman" w:cs="Times New Roman"/>
          <w:lang w:eastAsia="en-US" w:bidi="ar-SA"/>
        </w:rPr>
        <w:t xml:space="preserve"> neuroanatomical structures, as well as the instructions on how to download, install, and use the app. The diagram shown on Fig 1 explains the workflow of the development.</w:t>
      </w:r>
    </w:p>
    <w:p w:rsidR="00214037" w:rsidRDefault="00214037">
      <w:pPr>
        <w:spacing w:line="360" w:lineRule="auto"/>
        <w:jc w:val="both"/>
        <w:rPr>
          <w:rFonts w:ascii="Times New Roman" w:eastAsia="Calibri" w:hAnsi="Times New Roman" w:cs="Times New Roman"/>
          <w:lang w:eastAsia="en-US" w:bidi="ar-SA"/>
        </w:rPr>
      </w:pPr>
    </w:p>
    <w:p w:rsidR="00214037" w:rsidRDefault="00E82DAB">
      <w:pPr>
        <w:pStyle w:val="Caption"/>
        <w:spacing w:line="360" w:lineRule="auto"/>
        <w:jc w:val="both"/>
        <w:rPr>
          <w:rFonts w:ascii="Times New Roman" w:hAnsi="Times New Roman"/>
        </w:rPr>
      </w:pPr>
      <w:r>
        <w:rPr>
          <w:rFonts w:ascii="Times New Roman" w:eastAsia="Calibri" w:hAnsi="Times New Roman" w:cs="Times New Roman"/>
          <w:color w:val="000000"/>
          <w:sz w:val="24"/>
          <w:szCs w:val="24"/>
          <w:lang w:eastAsia="en-US" w:bidi="ar-SA"/>
        </w:rPr>
        <w:t xml:space="preserve">Fig </w:t>
      </w:r>
      <w:r>
        <w:rPr>
          <w:rFonts w:ascii="Times New Roman" w:eastAsia="Calibri" w:hAnsi="Times New Roman" w:cs="Times New Roman"/>
          <w:color w:val="000000"/>
          <w:sz w:val="24"/>
          <w:szCs w:val="24"/>
          <w:lang w:eastAsia="en-US" w:bidi="ar-SA"/>
        </w:rPr>
        <w:fldChar w:fldCharType="begin"/>
      </w:r>
      <w:r>
        <w:rPr>
          <w:rFonts w:ascii="Times New Roman" w:eastAsia="Calibri" w:hAnsi="Times New Roman" w:cs="Times New Roman"/>
          <w:color w:val="000000"/>
          <w:sz w:val="24"/>
          <w:szCs w:val="24"/>
          <w:lang w:eastAsia="en-US" w:bidi="ar-SA"/>
        </w:rPr>
        <w:instrText>SEQ Figure \* ARABIC</w:instrText>
      </w:r>
      <w:r>
        <w:rPr>
          <w:rFonts w:ascii="Times New Roman" w:eastAsia="Calibri" w:hAnsi="Times New Roman" w:cs="Times New Roman"/>
          <w:color w:val="000000"/>
          <w:sz w:val="24"/>
          <w:szCs w:val="24"/>
          <w:lang w:eastAsia="en-US" w:bidi="ar-SA"/>
        </w:rPr>
        <w:fldChar w:fldCharType="separate"/>
      </w:r>
      <w:r>
        <w:rPr>
          <w:rFonts w:ascii="Times New Roman" w:eastAsia="Calibri" w:hAnsi="Times New Roman" w:cs="Times New Roman"/>
          <w:color w:val="000000"/>
          <w:sz w:val="24"/>
          <w:szCs w:val="24"/>
          <w:lang w:eastAsia="en-US" w:bidi="ar-SA"/>
        </w:rPr>
        <w:t>1</w:t>
      </w:r>
      <w:r>
        <w:rPr>
          <w:rFonts w:ascii="Times New Roman" w:eastAsia="Calibri" w:hAnsi="Times New Roman" w:cs="Times New Roman"/>
          <w:color w:val="000000"/>
          <w:sz w:val="24"/>
          <w:szCs w:val="24"/>
          <w:lang w:eastAsia="en-US" w:bidi="ar-SA"/>
        </w:rPr>
        <w:fldChar w:fldCharType="end"/>
      </w:r>
      <w:r>
        <w:rPr>
          <w:rFonts w:ascii="Times New Roman" w:eastAsia="Calibri" w:hAnsi="Times New Roman" w:cs="Times New Roman"/>
          <w:color w:val="000000"/>
          <w:sz w:val="24"/>
          <w:szCs w:val="24"/>
          <w:lang w:eastAsia="en-US" w:bidi="ar-SA"/>
        </w:rPr>
        <w:t>: the workflow followed during development of the application and relationships between different parts of the development.</w:t>
      </w:r>
    </w:p>
    <w:p w:rsidR="00214037" w:rsidRDefault="00E82DAB">
      <w:pPr>
        <w:spacing w:line="360" w:lineRule="auto"/>
        <w:rPr>
          <w:rFonts w:ascii="Times New Roman" w:hAnsi="Times New Roman"/>
        </w:rPr>
      </w:pPr>
      <w:r>
        <w:rPr>
          <w:rFonts w:ascii="Times New Roman" w:hAnsi="Times New Roman" w:cs="Times New Roman"/>
        </w:rPr>
        <w:t>Mobile devices (smartphones and tablets) are quite ubiquitous in the UK, which means that an interactive educational mobile application can be considered an easily accessible and affordable learning resource.</w:t>
      </w:r>
    </w:p>
    <w:p w:rsidR="00214037" w:rsidRDefault="00E82DAB">
      <w:pPr>
        <w:spacing w:line="360" w:lineRule="auto"/>
        <w:rPr>
          <w:rFonts w:ascii="Times New Roman" w:hAnsi="Times New Roman"/>
        </w:rPr>
      </w:pPr>
      <w:r>
        <w:rPr>
          <w:rFonts w:ascii="Times New Roman" w:hAnsi="Times New Roman" w:cs="Times New Roman"/>
        </w:rPr>
        <w:t>AR and 3D technology makes the process of learning neuroanatomy more user-centred, as the user can actively interact with the content, instead of passively consuming it. Due to neuroanatomy being a highly visual subject and requiring learners to have good spatial abilities in order to understand how different structures relate to each other, the inclusion of different modes of visual representation of the brain structures, such as an interactive 3D model, 2D illustrations and labelled MRI data has potential to provide users with learning environment that addresses the unique challenges that this subject presents.</w:t>
      </w:r>
    </w:p>
    <w:p w:rsidR="00214037" w:rsidRDefault="00E82DAB">
      <w:pPr>
        <w:spacing w:line="360" w:lineRule="auto"/>
      </w:pPr>
      <w:r>
        <w:rPr>
          <w:rStyle w:val="SubtleEmphasis"/>
          <w:rFonts w:ascii="Times New Roman" w:hAnsi="Times New Roman" w:cs="Times New Roman"/>
          <w:i w:val="0"/>
          <w:iCs w:val="0"/>
          <w:color w:val="000000"/>
        </w:rPr>
        <w:t xml:space="preserve">During planning stage of the application development process, a </w:t>
      </w:r>
      <w:proofErr w:type="spellStart"/>
      <w:r>
        <w:rPr>
          <w:rStyle w:val="SubtleEmphasis"/>
          <w:rFonts w:ascii="Times New Roman" w:hAnsi="Times New Roman" w:cs="Times New Roman"/>
          <w:i w:val="0"/>
          <w:iCs w:val="0"/>
          <w:color w:val="000000"/>
        </w:rPr>
        <w:t>MoSCoW</w:t>
      </w:r>
      <w:proofErr w:type="spellEnd"/>
      <w:r>
        <w:rPr>
          <w:rStyle w:val="SubtleEmphasis"/>
          <w:rFonts w:ascii="Times New Roman" w:hAnsi="Times New Roman" w:cs="Times New Roman"/>
          <w:i w:val="0"/>
          <w:iCs w:val="0"/>
          <w:color w:val="000000"/>
        </w:rPr>
        <w:t xml:space="preserve"> diagram was created to weigh up the importance of each aspect of the application (Fig 2). This helped to prioritise tasks, to structure the design process and to ensure good time management.</w:t>
      </w:r>
    </w:p>
    <w:p w:rsidR="00214037" w:rsidRDefault="00214037">
      <w:pPr>
        <w:spacing w:line="360" w:lineRule="auto"/>
        <w:rPr>
          <w:rFonts w:ascii="Times New Roman" w:hAnsi="Times New Roman" w:cs="Times New Roman"/>
        </w:rPr>
      </w:pPr>
    </w:p>
    <w:p w:rsidR="00214037" w:rsidRDefault="00214037">
      <w:pPr>
        <w:spacing w:line="360" w:lineRule="auto"/>
        <w:rPr>
          <w:rFonts w:ascii="Times New Roman" w:hAnsi="Times New Roman" w:cs="Times New Roman"/>
        </w:rPr>
      </w:pPr>
    </w:p>
    <w:p w:rsidR="00214037" w:rsidRDefault="00E82DAB">
      <w:pPr>
        <w:pStyle w:val="Caption"/>
        <w:spacing w:line="360" w:lineRule="auto"/>
        <w:jc w:val="both"/>
      </w:pPr>
      <w:r>
        <w:rPr>
          <w:rStyle w:val="SubtleEmphasis"/>
          <w:rFonts w:ascii="Times New Roman" w:eastAsia="Calibri" w:hAnsi="Times New Roman" w:cs="Times New Roman"/>
          <w:i/>
          <w:iCs/>
          <w:color w:val="000000"/>
          <w:sz w:val="24"/>
          <w:szCs w:val="24"/>
          <w:lang w:eastAsia="en-US" w:bidi="ar-SA"/>
        </w:rPr>
        <w:t xml:space="preserve">Fig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2</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xml:space="preserve">: </w:t>
      </w:r>
      <w:proofErr w:type="spellStart"/>
      <w:r>
        <w:rPr>
          <w:rStyle w:val="SubtleEmphasis"/>
          <w:rFonts w:ascii="Times New Roman" w:eastAsia="Calibri" w:hAnsi="Times New Roman" w:cs="Times New Roman"/>
          <w:i/>
          <w:iCs/>
          <w:color w:val="000000"/>
          <w:sz w:val="24"/>
          <w:szCs w:val="24"/>
          <w:lang w:eastAsia="en-US" w:bidi="ar-SA"/>
        </w:rPr>
        <w:t>MoSCoW</w:t>
      </w:r>
      <w:proofErr w:type="spellEnd"/>
      <w:r>
        <w:rPr>
          <w:rStyle w:val="SubtleEmphasis"/>
          <w:rFonts w:ascii="Times New Roman" w:eastAsia="Calibri" w:hAnsi="Times New Roman" w:cs="Times New Roman"/>
          <w:i/>
          <w:iCs/>
          <w:color w:val="000000"/>
          <w:sz w:val="24"/>
          <w:szCs w:val="24"/>
          <w:lang w:eastAsia="en-US" w:bidi="ar-SA"/>
        </w:rPr>
        <w:t xml:space="preserve"> diagram was used during planning stage to prioritise tasks and assist time management.</w:t>
      </w: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Initially, the development idea included adding head and skull models to the 3D scene, but due to high polygon count it would create in the scene, the decision was made against using these elements and focus solely on the brain anatomy.</w:t>
      </w:r>
    </w:p>
    <w:p w:rsidR="00214037" w:rsidRDefault="00E82DAB">
      <w:pPr>
        <w:spacing w:line="360" w:lineRule="auto"/>
      </w:pPr>
      <w:r>
        <w:rPr>
          <w:rFonts w:ascii="Times New Roman" w:hAnsi="Times New Roman" w:cs="Times New Roman"/>
        </w:rPr>
        <w:lastRenderedPageBreak/>
        <w:t xml:space="preserve">A storyboard (Fig 3a) was created to visualise the scenes and structure of the user interface (UI). </w:t>
      </w:r>
      <w:r>
        <w:rPr>
          <w:rStyle w:val="SubtleEmphasis"/>
          <w:rFonts w:ascii="Times New Roman" w:hAnsi="Times New Roman" w:cs="Times New Roman"/>
          <w:i w:val="0"/>
          <w:iCs w:val="0"/>
          <w:color w:val="000000"/>
        </w:rPr>
        <w:t xml:space="preserve">The application was to consist of AR, 3D and 2D scenes. A short quiz was added to give users an opportunity to test their acquired knowledge. All the scenes have a button which takes the user back to the main menu. </w:t>
      </w:r>
    </w:p>
    <w:p w:rsidR="00214037" w:rsidRDefault="00E82DAB">
      <w:pPr>
        <w:spacing w:line="360" w:lineRule="auto"/>
      </w:pPr>
      <w:r>
        <w:rPr>
          <w:rStyle w:val="SubtleEmphasis"/>
          <w:rFonts w:ascii="Times New Roman" w:hAnsi="Times New Roman" w:cs="Times New Roman"/>
          <w:i w:val="0"/>
          <w:iCs w:val="0"/>
          <w:color w:val="000000"/>
        </w:rPr>
        <w:t xml:space="preserve">The idea behind the </w:t>
      </w:r>
      <w:proofErr w:type="spellStart"/>
      <w:r>
        <w:rPr>
          <w:rStyle w:val="SubtleEmphasis"/>
          <w:rFonts w:ascii="Times New Roman" w:hAnsi="Times New Roman" w:cs="Times New Roman"/>
          <w:i w:val="0"/>
          <w:iCs w:val="0"/>
          <w:color w:val="000000"/>
        </w:rPr>
        <w:t>Moodboard</w:t>
      </w:r>
      <w:proofErr w:type="spellEnd"/>
      <w:r>
        <w:rPr>
          <w:rStyle w:val="SubtleEmphasis"/>
          <w:rFonts w:ascii="Times New Roman" w:hAnsi="Times New Roman" w:cs="Times New Roman"/>
          <w:i w:val="0"/>
          <w:iCs w:val="0"/>
          <w:color w:val="000000"/>
        </w:rPr>
        <w:t xml:space="preserve"> (Fig 3b) was to visualise ideas for the AR targets and for the overall feel of the application. Because the AR targets must have high contrast levels in order to function as intended, decision was made to make images black-and-white. This influenced the overall design of both application and booklet. Colour was used for the UI elements and backgrounds.</w:t>
      </w:r>
    </w:p>
    <w:p w:rsidR="00214037" w:rsidRDefault="00214037">
      <w:pPr>
        <w:spacing w:line="360" w:lineRule="auto"/>
        <w:rPr>
          <w:rFonts w:ascii="Times New Roman" w:hAnsi="Times New Roman" w:cs="Times New Roman"/>
          <w:i/>
          <w:iCs/>
        </w:rPr>
      </w:pPr>
    </w:p>
    <w:p w:rsidR="00214037" w:rsidRDefault="00E82DAB">
      <w:pPr>
        <w:pStyle w:val="Caption"/>
        <w:spacing w:line="360" w:lineRule="auto"/>
      </w:pPr>
      <w:r>
        <w:rPr>
          <w:rStyle w:val="SubtleEmphasis"/>
          <w:rFonts w:ascii="Times New Roman" w:hAnsi="Times New Roman" w:cs="Times New Roman"/>
          <w:i/>
          <w:iCs/>
          <w:color w:val="000000"/>
          <w:sz w:val="24"/>
          <w:szCs w:val="24"/>
        </w:rPr>
        <w:t xml:space="preserve">Figures </w:t>
      </w:r>
      <w:r>
        <w:rPr>
          <w:rStyle w:val="SubtleEmphasis"/>
          <w:rFonts w:ascii="Times New Roman" w:hAnsi="Times New Roman" w:cs="Times New Roman"/>
          <w:i/>
          <w:iCs/>
          <w:color w:val="000000"/>
          <w:sz w:val="24"/>
          <w:szCs w:val="24"/>
        </w:rPr>
        <w:fldChar w:fldCharType="begin"/>
      </w:r>
      <w:r>
        <w:rPr>
          <w:rStyle w:val="SubtleEmphasis"/>
          <w:rFonts w:ascii="Times New Roman" w:hAnsi="Times New Roman" w:cs="Times New Roman"/>
          <w:i/>
          <w:iCs/>
          <w:color w:val="000000"/>
          <w:sz w:val="24"/>
          <w:szCs w:val="24"/>
        </w:rPr>
        <w:instrText>SEQ Figure \* ARABIC</w:instrText>
      </w:r>
      <w:r>
        <w:rPr>
          <w:rStyle w:val="SubtleEmphasis"/>
          <w:rFonts w:ascii="Times New Roman" w:hAnsi="Times New Roman" w:cs="Times New Roman"/>
          <w:i/>
          <w:iCs/>
          <w:color w:val="000000"/>
          <w:sz w:val="24"/>
          <w:szCs w:val="24"/>
        </w:rPr>
        <w:fldChar w:fldCharType="separate"/>
      </w:r>
      <w:r>
        <w:rPr>
          <w:rStyle w:val="SubtleEmphasis"/>
          <w:rFonts w:ascii="Times New Roman" w:hAnsi="Times New Roman" w:cs="Times New Roman"/>
          <w:i/>
          <w:iCs/>
          <w:color w:val="000000"/>
          <w:sz w:val="24"/>
          <w:szCs w:val="24"/>
        </w:rPr>
        <w:t>3</w:t>
      </w:r>
      <w:r>
        <w:rPr>
          <w:rStyle w:val="SubtleEmphasis"/>
          <w:rFonts w:ascii="Times New Roman" w:hAnsi="Times New Roman" w:cs="Times New Roman"/>
          <w:i/>
          <w:iCs/>
          <w:color w:val="000000"/>
          <w:sz w:val="24"/>
          <w:szCs w:val="24"/>
        </w:rPr>
        <w:fldChar w:fldCharType="end"/>
      </w:r>
      <w:r>
        <w:rPr>
          <w:rStyle w:val="SubtleEmphasis"/>
          <w:rFonts w:ascii="Times New Roman" w:hAnsi="Times New Roman" w:cs="Times New Roman"/>
          <w:i/>
          <w:iCs/>
          <w:color w:val="000000"/>
          <w:sz w:val="24"/>
          <w:szCs w:val="24"/>
        </w:rPr>
        <w:t xml:space="preserve">a, 3b: Storyboard and </w:t>
      </w:r>
      <w:proofErr w:type="spellStart"/>
      <w:r>
        <w:rPr>
          <w:rStyle w:val="SubtleEmphasis"/>
          <w:rFonts w:ascii="Times New Roman" w:hAnsi="Times New Roman" w:cs="Times New Roman"/>
          <w:i/>
          <w:iCs/>
          <w:color w:val="000000"/>
          <w:sz w:val="24"/>
          <w:szCs w:val="24"/>
        </w:rPr>
        <w:t>Moodboard</w:t>
      </w:r>
      <w:proofErr w:type="spellEnd"/>
      <w:r>
        <w:rPr>
          <w:rStyle w:val="SubtleEmphasis"/>
          <w:rFonts w:ascii="Times New Roman" w:hAnsi="Times New Roman" w:cs="Times New Roman"/>
          <w:i/>
          <w:iCs/>
          <w:color w:val="000000"/>
          <w:sz w:val="24"/>
          <w:szCs w:val="24"/>
        </w:rPr>
        <w:t xml:space="preserve"> were created to outline application setup and develop visual aesthetic of the application and the booklet.</w:t>
      </w: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A simple, minimalist interface was a high priority for this application. Backgrounds and UI elements were designed using calm, muted colours (as shown on Fig 4) that would not distract user’s eye from the visual content of the app. Most mobile devices tend to have limited screen space, therefore, UI was designed to be as laconic and as intuitive as possible.</w:t>
      </w:r>
    </w:p>
    <w:p w:rsidR="00214037" w:rsidRDefault="00214037">
      <w:pPr>
        <w:spacing w:line="360" w:lineRule="auto"/>
        <w:jc w:val="both"/>
        <w:rPr>
          <w:rFonts w:ascii="Times New Roman" w:eastAsia="Calibri" w:hAnsi="Times New Roman" w:cs="Times New Roman"/>
          <w:lang w:eastAsia="en-US" w:bidi="ar-SA"/>
        </w:rPr>
      </w:pPr>
    </w:p>
    <w:p w:rsidR="00214037" w:rsidRDefault="00E82DAB">
      <w:pPr>
        <w:pStyle w:val="Caption"/>
        <w:spacing w:line="360" w:lineRule="auto"/>
        <w:jc w:val="both"/>
      </w:pPr>
      <w:r>
        <w:rPr>
          <w:rStyle w:val="SubtleEmphasis"/>
          <w:rFonts w:ascii="Times New Roman" w:eastAsia="Calibri" w:hAnsi="Times New Roman" w:cs="Times New Roman"/>
          <w:i/>
          <w:iCs/>
          <w:color w:val="000000"/>
          <w:sz w:val="24"/>
          <w:szCs w:val="24"/>
          <w:lang w:eastAsia="en-US" w:bidi="ar-SA"/>
        </w:rPr>
        <w:t xml:space="preserve">Fig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4</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Colour palette was designed to ensure that all parts of the application (UI, backgrounds, illustrations) and the booklet maintain consistency.</w:t>
      </w:r>
    </w:p>
    <w:p w:rsidR="00214037" w:rsidRDefault="00E82DAB">
      <w:pPr>
        <w:spacing w:line="360" w:lineRule="auto"/>
      </w:pPr>
      <w:r>
        <w:rPr>
          <w:rStyle w:val="SubtleEmphasis"/>
          <w:rFonts w:ascii="Times New Roman" w:hAnsi="Times New Roman" w:cs="Times New Roman"/>
          <w:i w:val="0"/>
          <w:iCs w:val="0"/>
          <w:color w:val="000000"/>
        </w:rPr>
        <w:t>Backgrounds for the scenes of the app were designed in Adobe Photoshop, using shades from the colour palette, and the AR targets were hand drawn in Adobe Fresco and Adobe Illustrator.</w:t>
      </w:r>
    </w:p>
    <w:p w:rsidR="00214037" w:rsidRDefault="00E82DAB">
      <w:pPr>
        <w:spacing w:line="360" w:lineRule="auto"/>
        <w:jc w:val="both"/>
      </w:pPr>
      <w:r>
        <w:rPr>
          <w:rStyle w:val="SubtleEmphasis"/>
          <w:rFonts w:ascii="Times New Roman" w:hAnsi="Times New Roman" w:cs="Times New Roman"/>
          <w:i w:val="0"/>
          <w:iCs w:val="0"/>
          <w:color w:val="000000"/>
        </w:rPr>
        <w:t>The app icon (Fig 5a) was designed in Adobe Photoshop in accordance with specifications listed on the website for Android developers (</w:t>
      </w:r>
      <w:hyperlink r:id="rId30">
        <w:r>
          <w:rPr>
            <w:rStyle w:val="Hyperlink"/>
            <w:rFonts w:ascii="Times New Roman" w:hAnsi="Times New Roman" w:cs="Times New Roman"/>
            <w:i/>
            <w:iCs/>
            <w:color w:val="000000"/>
          </w:rPr>
          <w:t xml:space="preserve">Google Play icon design specifications  |  Android </w:t>
        </w:r>
      </w:hyperlink>
      <w:hyperlink r:id="rId31">
        <w:r>
          <w:rPr>
            <w:rStyle w:val="Hyperlink"/>
            <w:rFonts w:ascii="Times New Roman" w:hAnsi="Times New Roman" w:cs="Times New Roman"/>
            <w:i/>
            <w:iCs/>
            <w:color w:val="000000"/>
          </w:rPr>
          <w:t>Developers</w:t>
        </w:r>
      </w:hyperlink>
      <w:r>
        <w:rPr>
          <w:rStyle w:val="SubtleEmphasis"/>
          <w:rFonts w:ascii="Times New Roman" w:hAnsi="Times New Roman" w:cs="Times New Roman"/>
          <w:i w:val="0"/>
          <w:iCs w:val="0"/>
          <w:color w:val="000000"/>
        </w:rPr>
        <w:t xml:space="preserve">): size 512 * 512 </w:t>
      </w:r>
      <w:proofErr w:type="spellStart"/>
      <w:r>
        <w:rPr>
          <w:rStyle w:val="SubtleEmphasis"/>
          <w:rFonts w:ascii="Times New Roman" w:hAnsi="Times New Roman" w:cs="Times New Roman"/>
          <w:i w:val="0"/>
          <w:iCs w:val="0"/>
          <w:color w:val="000000"/>
        </w:rPr>
        <w:t>px</w:t>
      </w:r>
      <w:proofErr w:type="spellEnd"/>
      <w:r>
        <w:rPr>
          <w:rStyle w:val="SubtleEmphasis"/>
          <w:rFonts w:ascii="Times New Roman" w:hAnsi="Times New Roman" w:cs="Times New Roman"/>
          <w:i w:val="0"/>
          <w:iCs w:val="0"/>
          <w:color w:val="000000"/>
        </w:rPr>
        <w:t xml:space="preserve"> and using RGB colour space. Extra space around the edges was left to allow for the crop which would occur during application built process.</w:t>
      </w:r>
    </w:p>
    <w:p w:rsidR="00214037" w:rsidRDefault="00214037">
      <w:pPr>
        <w:spacing w:line="360" w:lineRule="auto"/>
        <w:jc w:val="both"/>
        <w:rPr>
          <w:rFonts w:ascii="Times New Roman" w:hAnsi="Times New Roman" w:cs="Times New Roman"/>
        </w:rPr>
      </w:pPr>
    </w:p>
    <w:p w:rsidR="00214037" w:rsidRDefault="00214037">
      <w:pPr>
        <w:spacing w:line="360" w:lineRule="auto"/>
        <w:jc w:val="both"/>
        <w:rPr>
          <w:rFonts w:ascii="Times New Roman" w:hAnsi="Times New Roman" w:cs="Times New Roman"/>
        </w:rPr>
      </w:pPr>
    </w:p>
    <w:p w:rsidR="00214037" w:rsidRDefault="00E82DAB">
      <w:pPr>
        <w:pStyle w:val="Caption"/>
        <w:spacing w:line="360" w:lineRule="auto"/>
        <w:ind w:firstLine="720"/>
        <w:jc w:val="both"/>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5</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a and 5b: the app icon and loading screen were designed in Adobe Photoshop.</w:t>
      </w:r>
    </w:p>
    <w:p w:rsidR="00214037" w:rsidRDefault="00E82DAB">
      <w:pPr>
        <w:pStyle w:val="Heading3"/>
        <w:spacing w:line="360" w:lineRule="auto"/>
        <w:ind w:firstLine="720"/>
        <w:jc w:val="both"/>
        <w:rPr>
          <w:rFonts w:hint="eastAsia"/>
        </w:rPr>
      </w:pPr>
      <w:r>
        <w:rPr>
          <w:rStyle w:val="SubtleEmphasis"/>
          <w:rFonts w:ascii="Times New Roman" w:eastAsia="Calibri" w:hAnsi="Times New Roman" w:cs="Times New Roman"/>
          <w:i w:val="0"/>
          <w:iCs w:val="0"/>
          <w:color w:val="000000"/>
          <w:sz w:val="24"/>
          <w:szCs w:val="24"/>
          <w:lang w:eastAsia="en-US" w:bidi="ar-SA"/>
        </w:rPr>
        <w:t>1.3.2.1 Model Development</w:t>
      </w:r>
    </w:p>
    <w:p w:rsidR="00214037" w:rsidRDefault="00E82DAB">
      <w:pPr>
        <w:spacing w:line="360" w:lineRule="auto"/>
      </w:pPr>
      <w:r>
        <w:rPr>
          <w:rStyle w:val="SubtleEmphasis"/>
          <w:rFonts w:ascii="Times New Roman" w:hAnsi="Times New Roman" w:cs="Times New Roman"/>
          <w:i w:val="0"/>
          <w:iCs w:val="0"/>
          <w:color w:val="000000"/>
        </w:rPr>
        <w:t xml:space="preserve">The 3D model of the brain was created using sample MRI dataset which is included in the open-source software 3D Slicer. This decision was influenced by the fact that this dataset is anonymised and therefore there is no ethical issues associated with using it. The segmentation in 3D Slicer had to be performed manually, because individual parts of the brain had to be represented as separate </w:t>
      </w:r>
      <w:r>
        <w:rPr>
          <w:rStyle w:val="SubtleEmphasis"/>
          <w:rFonts w:ascii="Times New Roman" w:hAnsi="Times New Roman" w:cs="Times New Roman"/>
          <w:i w:val="0"/>
          <w:iCs w:val="0"/>
          <w:color w:val="000000"/>
        </w:rPr>
        <w:lastRenderedPageBreak/>
        <w:t xml:space="preserve">models. </w:t>
      </w:r>
      <w:r>
        <w:rPr>
          <w:rStyle w:val="SubtleEmphasis"/>
          <w:rFonts w:ascii="Times New Roman" w:eastAsia="Calibri" w:hAnsi="Times New Roman" w:cs="Times New Roman"/>
          <w:i w:val="0"/>
          <w:iCs w:val="0"/>
          <w:color w:val="000000"/>
          <w:lang w:eastAsia="en-US" w:bidi="ar-SA"/>
        </w:rPr>
        <w:t>To facilitate the process, Laplacian Sharpening Image Filter (Figures 6a and 6b) was applied beforehand to increase the contrast levels of the dataset.</w:t>
      </w:r>
    </w:p>
    <w:p w:rsidR="00214037" w:rsidRDefault="00214037">
      <w:pPr>
        <w:spacing w:line="360" w:lineRule="auto"/>
        <w:rPr>
          <w:rFonts w:ascii="Times New Roman" w:eastAsia="Calibri" w:hAnsi="Times New Roman" w:cs="Times New Roman"/>
          <w:i/>
          <w:iCs/>
          <w:lang w:eastAsia="en-US" w:bidi="ar-SA"/>
        </w:rPr>
      </w:pP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6</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a and 6b: MRI dataset before and after applying Laplacian Sharpening Image Filter.</w:t>
      </w:r>
    </w:p>
    <w:p w:rsidR="00214037" w:rsidRDefault="00E82DAB">
      <w:pPr>
        <w:pStyle w:val="Caption"/>
        <w:spacing w:line="360" w:lineRule="auto"/>
        <w:rPr>
          <w:rFonts w:ascii="Times New Roman" w:hAnsi="Times New Roman"/>
        </w:rPr>
      </w:pPr>
      <w:r>
        <w:rPr>
          <w:rFonts w:ascii="Times New Roman" w:hAnsi="Times New Roman" w:cs="Times New Roman"/>
          <w:color w:val="000000"/>
          <w:sz w:val="24"/>
          <w:szCs w:val="24"/>
        </w:rPr>
        <w:t xml:space="preserve">Figures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Figure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7</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xml:space="preserve"> and 7b: The segmented MRI dataset and the list of segments.</w:t>
      </w:r>
    </w:p>
    <w:p w:rsidR="00214037" w:rsidRDefault="00E82DAB">
      <w:pPr>
        <w:spacing w:line="360" w:lineRule="auto"/>
      </w:pPr>
      <w:r>
        <w:rPr>
          <w:rFonts w:ascii="Times New Roman" w:hAnsi="Times New Roman" w:cs="Times New Roman"/>
        </w:rPr>
        <w:t>The finished models were then exported as OBJ files from 3D Slicer and imported into 3DS Max 2022 for optimisation. The original number of polygons was extremely high and had to be reduced to make the models usable in Unity.</w:t>
      </w:r>
      <w:r>
        <w:rPr>
          <w:rStyle w:val="SubtleEmphasis"/>
          <w:rFonts w:ascii="Times New Roman" w:eastAsia="Calibri" w:hAnsi="Times New Roman" w:cs="Times New Roman"/>
          <w:i w:val="0"/>
          <w:iCs w:val="0"/>
          <w:color w:val="000000"/>
          <w:lang w:eastAsia="en-US" w:bidi="ar-SA"/>
        </w:rPr>
        <w:t xml:space="preserve"> </w:t>
      </w:r>
      <w:proofErr w:type="spellStart"/>
      <w:r>
        <w:rPr>
          <w:rStyle w:val="SubtleEmphasis"/>
          <w:rFonts w:ascii="Times New Roman" w:eastAsia="Calibri" w:hAnsi="Times New Roman" w:cs="Times New Roman"/>
          <w:i w:val="0"/>
          <w:iCs w:val="0"/>
          <w:color w:val="000000"/>
          <w:lang w:eastAsia="en-US" w:bidi="ar-SA"/>
        </w:rPr>
        <w:t>ProOptimizer</w:t>
      </w:r>
      <w:proofErr w:type="spellEnd"/>
      <w:r>
        <w:rPr>
          <w:rStyle w:val="SubtleEmphasis"/>
          <w:rFonts w:ascii="Times New Roman" w:eastAsia="Calibri" w:hAnsi="Times New Roman" w:cs="Times New Roman"/>
          <w:i w:val="0"/>
          <w:iCs w:val="0"/>
          <w:color w:val="000000"/>
          <w:lang w:eastAsia="en-US" w:bidi="ar-SA"/>
        </w:rPr>
        <w:t xml:space="preserve"> modifier was applied to reduce </w:t>
      </w:r>
      <w:proofErr w:type="spellStart"/>
      <w:r>
        <w:rPr>
          <w:rStyle w:val="SubtleEmphasis"/>
          <w:rFonts w:ascii="Times New Roman" w:eastAsia="Calibri" w:hAnsi="Times New Roman" w:cs="Times New Roman"/>
          <w:i w:val="0"/>
          <w:iCs w:val="0"/>
          <w:color w:val="000000"/>
          <w:lang w:eastAsia="en-US" w:bidi="ar-SA"/>
        </w:rPr>
        <w:t>polycount</w:t>
      </w:r>
      <w:proofErr w:type="spellEnd"/>
      <w:r>
        <w:rPr>
          <w:rStyle w:val="SubtleEmphasis"/>
          <w:rFonts w:ascii="Times New Roman" w:eastAsia="Calibri" w:hAnsi="Times New Roman" w:cs="Times New Roman"/>
          <w:i w:val="0"/>
          <w:iCs w:val="0"/>
          <w:color w:val="000000"/>
          <w:lang w:eastAsia="en-US" w:bidi="ar-SA"/>
        </w:rPr>
        <w:t xml:space="preserve">, followed by the </w:t>
      </w:r>
      <w:proofErr w:type="spellStart"/>
      <w:r>
        <w:rPr>
          <w:rStyle w:val="SubtleEmphasis"/>
          <w:rFonts w:ascii="Times New Roman" w:eastAsia="Calibri" w:hAnsi="Times New Roman" w:cs="Times New Roman"/>
          <w:i w:val="0"/>
          <w:iCs w:val="0"/>
          <w:color w:val="000000"/>
          <w:lang w:eastAsia="en-US" w:bidi="ar-SA"/>
        </w:rPr>
        <w:t>Retopology</w:t>
      </w:r>
      <w:proofErr w:type="spellEnd"/>
      <w:r>
        <w:rPr>
          <w:rStyle w:val="SubtleEmphasis"/>
          <w:rFonts w:ascii="Times New Roman" w:eastAsia="Calibri" w:hAnsi="Times New Roman" w:cs="Times New Roman"/>
          <w:i w:val="0"/>
          <w:iCs w:val="0"/>
          <w:color w:val="000000"/>
          <w:lang w:eastAsia="en-US" w:bidi="ar-SA"/>
        </w:rPr>
        <w:t xml:space="preserve"> tool to optimise the mesh (Figures 8a and 8b).</w:t>
      </w:r>
    </w:p>
    <w:p w:rsidR="00214037" w:rsidRDefault="00214037">
      <w:pPr>
        <w:spacing w:line="360" w:lineRule="auto"/>
        <w:rPr>
          <w:rFonts w:ascii="Times New Roman" w:eastAsia="Calibri" w:hAnsi="Times New Roman" w:cs="Times New Roman"/>
          <w:lang w:eastAsia="en-US" w:bidi="ar-SA"/>
        </w:rPr>
      </w:pPr>
    </w:p>
    <w:p w:rsidR="00214037" w:rsidRDefault="00E82DAB">
      <w:pPr>
        <w:pStyle w:val="Caption"/>
        <w:tabs>
          <w:tab w:val="left" w:pos="1650"/>
        </w:tabs>
        <w:spacing w:line="360" w:lineRule="auto"/>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8</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xml:space="preserve">a and 8b: mesh before and after applying </w:t>
      </w:r>
      <w:proofErr w:type="spellStart"/>
      <w:r>
        <w:rPr>
          <w:rStyle w:val="SubtleEmphasis"/>
          <w:rFonts w:ascii="Times New Roman" w:eastAsia="Calibri" w:hAnsi="Times New Roman" w:cs="Times New Roman"/>
          <w:i/>
          <w:iCs/>
          <w:color w:val="000000"/>
          <w:sz w:val="24"/>
          <w:szCs w:val="24"/>
          <w:lang w:eastAsia="en-US" w:bidi="ar-SA"/>
        </w:rPr>
        <w:t>ProOptimizer</w:t>
      </w:r>
      <w:proofErr w:type="spellEnd"/>
      <w:r>
        <w:rPr>
          <w:rStyle w:val="SubtleEmphasis"/>
          <w:rFonts w:ascii="Times New Roman" w:eastAsia="Calibri" w:hAnsi="Times New Roman" w:cs="Times New Roman"/>
          <w:i/>
          <w:iCs/>
          <w:color w:val="000000"/>
          <w:sz w:val="24"/>
          <w:szCs w:val="24"/>
          <w:lang w:eastAsia="en-US" w:bidi="ar-SA"/>
        </w:rPr>
        <w:t xml:space="preserve"> and </w:t>
      </w:r>
      <w:proofErr w:type="spellStart"/>
      <w:r>
        <w:rPr>
          <w:rStyle w:val="SubtleEmphasis"/>
          <w:rFonts w:ascii="Times New Roman" w:eastAsia="Calibri" w:hAnsi="Times New Roman" w:cs="Times New Roman"/>
          <w:i/>
          <w:iCs/>
          <w:color w:val="000000"/>
          <w:sz w:val="24"/>
          <w:szCs w:val="24"/>
          <w:lang w:eastAsia="en-US" w:bidi="ar-SA"/>
        </w:rPr>
        <w:t>Retopology</w:t>
      </w:r>
      <w:proofErr w:type="spellEnd"/>
      <w:r>
        <w:rPr>
          <w:rStyle w:val="SubtleEmphasis"/>
          <w:rFonts w:ascii="Times New Roman" w:eastAsia="Calibri" w:hAnsi="Times New Roman" w:cs="Times New Roman"/>
          <w:i/>
          <w:iCs/>
          <w:color w:val="000000"/>
          <w:sz w:val="24"/>
          <w:szCs w:val="24"/>
          <w:lang w:eastAsia="en-US" w:bidi="ar-SA"/>
        </w:rPr>
        <w:t xml:space="preserve"> tools. The </w:t>
      </w:r>
      <w:proofErr w:type="spellStart"/>
      <w:r>
        <w:rPr>
          <w:rStyle w:val="SubtleEmphasis"/>
          <w:rFonts w:ascii="Times New Roman" w:eastAsia="Calibri" w:hAnsi="Times New Roman" w:cs="Times New Roman"/>
          <w:i/>
          <w:iCs/>
          <w:color w:val="000000"/>
          <w:sz w:val="24"/>
          <w:szCs w:val="24"/>
          <w:lang w:eastAsia="en-US" w:bidi="ar-SA"/>
        </w:rPr>
        <w:t>polycount</w:t>
      </w:r>
      <w:proofErr w:type="spellEnd"/>
      <w:r>
        <w:rPr>
          <w:rStyle w:val="SubtleEmphasis"/>
          <w:rFonts w:ascii="Times New Roman" w:eastAsia="Calibri" w:hAnsi="Times New Roman" w:cs="Times New Roman"/>
          <w:i/>
          <w:iCs/>
          <w:color w:val="000000"/>
          <w:sz w:val="24"/>
          <w:szCs w:val="24"/>
          <w:lang w:eastAsia="en-US" w:bidi="ar-SA"/>
        </w:rPr>
        <w:t xml:space="preserve"> was reduced from 566,640 to 45,632.</w:t>
      </w:r>
    </w:p>
    <w:p w:rsidR="00214037" w:rsidRDefault="00E82DAB">
      <w:pPr>
        <w:spacing w:line="360" w:lineRule="auto"/>
      </w:pPr>
      <w:r>
        <w:rPr>
          <w:rFonts w:ascii="Times New Roman" w:hAnsi="Times New Roman" w:cs="Times New Roman"/>
        </w:rPr>
        <w:t xml:space="preserve">The next stage of the model development was optimising and applying textures. UV maps were based on seamless textures which were accessed on </w:t>
      </w:r>
      <w:r>
        <w:rPr>
          <w:rFonts w:ascii="Times New Roman" w:eastAsia="Calibri" w:hAnsi="Times New Roman" w:cs="Times New Roman"/>
          <w:lang w:eastAsia="en-US" w:bidi="ar-SA"/>
        </w:rPr>
        <w:t>3Dtextures.me/tag/brain/</w:t>
      </w:r>
      <w:r>
        <w:rPr>
          <w:rFonts w:ascii="Times New Roman" w:hAnsi="Times New Roman" w:cs="Times New Roman"/>
        </w:rPr>
        <w:t>. The albedo map was altered in Photoshop to make it more realistic. Separate</w:t>
      </w:r>
      <w:r>
        <w:rPr>
          <w:rStyle w:val="SubtleEmphasis"/>
          <w:rFonts w:ascii="Times New Roman" w:eastAsia="Calibri" w:hAnsi="Times New Roman" w:cs="Times New Roman"/>
          <w:i w:val="0"/>
          <w:iCs w:val="0"/>
          <w:color w:val="000000"/>
          <w:lang w:eastAsia="en-US" w:bidi="ar-SA"/>
        </w:rPr>
        <w:t xml:space="preserve"> textures were created for internal parts of the brain and applied in Maya. Normal maps were also adapted and later added in Unity 3D.</w:t>
      </w:r>
    </w:p>
    <w:p w:rsidR="00214037" w:rsidRDefault="00214037">
      <w:pPr>
        <w:spacing w:line="360" w:lineRule="auto"/>
        <w:ind w:firstLine="720"/>
        <w:rPr>
          <w:rFonts w:ascii="Times New Roman" w:eastAsia="Calibri" w:hAnsi="Times New Roman" w:cs="Times New Roman"/>
          <w:lang w:eastAsia="en-US" w:bidi="ar-SA"/>
        </w:rPr>
      </w:pPr>
    </w:p>
    <w:p w:rsidR="00214037" w:rsidRDefault="00E82DAB">
      <w:pPr>
        <w:pStyle w:val="Heading3"/>
        <w:spacing w:line="360" w:lineRule="auto"/>
        <w:ind w:firstLine="720"/>
        <w:jc w:val="both"/>
        <w:rPr>
          <w:rFonts w:hint="eastAsia"/>
        </w:rPr>
      </w:pPr>
      <w:r>
        <w:rPr>
          <w:rStyle w:val="SubtleEmphasis"/>
          <w:rFonts w:ascii="Times New Roman" w:eastAsia="Calibri" w:hAnsi="Times New Roman" w:cs="Times New Roman"/>
          <w:i w:val="0"/>
          <w:iCs w:val="0"/>
          <w:color w:val="000000"/>
          <w:sz w:val="24"/>
          <w:szCs w:val="24"/>
          <w:lang w:eastAsia="en-US" w:bidi="ar-SA"/>
        </w:rPr>
        <w:t>1.3.2.2 Application Design</w:t>
      </w:r>
    </w:p>
    <w:p w:rsidR="00214037" w:rsidRDefault="00214037">
      <w:pPr>
        <w:pStyle w:val="BodyText"/>
        <w:spacing w:line="360" w:lineRule="auto"/>
        <w:ind w:firstLine="720"/>
        <w:jc w:val="both"/>
        <w:rPr>
          <w:rFonts w:ascii="Times New Roman" w:eastAsia="Calibri" w:hAnsi="Times New Roman" w:cs="Times New Roman"/>
          <w:lang w:eastAsia="en-US" w:bidi="ar-SA"/>
        </w:rPr>
      </w:pP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The application was developed in Unity 2019.4.32f1, a game engine software. The application was designed to include AR scene, 3D scene and 2D scene, as well as a short quiz to allow user to test their knowledge (Fig 9). There is no set order in which user should interact with the scenes: they are all easily accessible from the main menu and are completely independent from each other. Both AR and 3D scenes feature interactive 3D model of the brain. 2D scene features 2D illustrations and bullet points about each brain structure included in the model, plus annotated MRI slices. This is aimed to give user opportunity to review the material even if they do not have the booklet to hand. The quiz can be accessed from the main menu and user can stop quiz at any time and return to the main menu in case they want to get back to learning, or to quit the quiz completely.</w:t>
      </w:r>
    </w:p>
    <w:p w:rsidR="00214037" w:rsidRDefault="00E82DAB">
      <w:pPr>
        <w:pStyle w:val="Caption"/>
        <w:spacing w:line="360" w:lineRule="auto"/>
        <w:jc w:val="both"/>
      </w:pPr>
      <w:r>
        <w:rPr>
          <w:rStyle w:val="SubtleEmphasis"/>
          <w:rFonts w:ascii="Times New Roman" w:eastAsia="Calibri" w:hAnsi="Times New Roman" w:cs="Times New Roman"/>
          <w:i/>
          <w:iCs/>
          <w:color w:val="000000"/>
          <w:sz w:val="24"/>
          <w:szCs w:val="24"/>
          <w:lang w:eastAsia="en-US" w:bidi="ar-SA"/>
        </w:rPr>
        <w:t xml:space="preserve">Figure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9</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This diagram demonstrates the scenes included in the application and relationship between them.</w:t>
      </w:r>
    </w:p>
    <w:p w:rsidR="00214037" w:rsidRDefault="00E82DAB">
      <w:pPr>
        <w:spacing w:line="360" w:lineRule="auto"/>
      </w:pPr>
      <w:r>
        <w:rPr>
          <w:rFonts w:ascii="Times New Roman" w:hAnsi="Times New Roman" w:cs="Times New Roman"/>
        </w:rPr>
        <w:t xml:space="preserve">The AR scene relies on the illustrations from the PDF booklet as markers to trigger the 3D models of the brain structures. The scene features six structures with corresponding 2D illustrations: cortex, </w:t>
      </w:r>
      <w:r>
        <w:rPr>
          <w:rFonts w:ascii="Times New Roman" w:hAnsi="Times New Roman" w:cs="Times New Roman"/>
        </w:rPr>
        <w:lastRenderedPageBreak/>
        <w:t xml:space="preserve">brain stem, cerebellum, ventricles, basal ganglia and anatomical structures of the limbic system. </w:t>
      </w:r>
      <w:r>
        <w:rPr>
          <w:rStyle w:val="SubtleEmphasis"/>
          <w:rFonts w:ascii="Times New Roman" w:eastAsia="Calibri" w:hAnsi="Times New Roman" w:cs="Times New Roman"/>
          <w:i w:val="0"/>
          <w:iCs w:val="0"/>
          <w:color w:val="000000"/>
          <w:lang w:eastAsia="en-US" w:bidi="ar-SA"/>
        </w:rPr>
        <w:t xml:space="preserve">The booklet was created using Adobe InDesign (Fig 10). All the illustrations and design elements are created in Adobe Photoshop, Illustrator and Fresco. Font </w:t>
      </w:r>
      <w:proofErr w:type="spellStart"/>
      <w:r>
        <w:rPr>
          <w:rStyle w:val="SubtleEmphasis"/>
          <w:rFonts w:ascii="Times New Roman" w:eastAsia="Calibri" w:hAnsi="Times New Roman" w:cs="Times New Roman"/>
          <w:i w:val="0"/>
          <w:iCs w:val="0"/>
          <w:color w:val="000000"/>
          <w:lang w:eastAsia="en-US" w:bidi="ar-SA"/>
        </w:rPr>
        <w:t>Avenir</w:t>
      </w:r>
      <w:proofErr w:type="spellEnd"/>
      <w:r>
        <w:rPr>
          <w:rStyle w:val="SubtleEmphasis"/>
          <w:rFonts w:ascii="Times New Roman" w:eastAsia="Calibri" w:hAnsi="Times New Roman" w:cs="Times New Roman"/>
          <w:i w:val="0"/>
          <w:iCs w:val="0"/>
          <w:color w:val="000000"/>
          <w:lang w:eastAsia="en-US" w:bidi="ar-SA"/>
        </w:rPr>
        <w:t xml:space="preserve"> was selected for its clean and modern design.</w:t>
      </w: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10</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The PDF booklet was created using Adobe InDesign.</w:t>
      </w:r>
    </w:p>
    <w:p w:rsidR="00214037" w:rsidRDefault="00214037">
      <w:pPr>
        <w:spacing w:line="360" w:lineRule="auto"/>
        <w:rPr>
          <w:rFonts w:ascii="Times New Roman" w:eastAsia="Calibri" w:hAnsi="Times New Roman" w:cs="Times New Roman"/>
          <w:lang w:eastAsia="en-US" w:bidi="ar-SA"/>
        </w:rPr>
      </w:pP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 xml:space="preserve">The AR environment was developed using AR Foundation (version 4.1.1). AR Core XR Plugin and an updated </w:t>
      </w:r>
      <w:proofErr w:type="spellStart"/>
      <w:r>
        <w:rPr>
          <w:rStyle w:val="SubtleEmphasis"/>
          <w:rFonts w:ascii="Times New Roman" w:eastAsia="Calibri" w:hAnsi="Times New Roman" w:cs="Times New Roman"/>
          <w:i w:val="0"/>
          <w:iCs w:val="0"/>
          <w:color w:val="000000"/>
          <w:lang w:eastAsia="en-US" w:bidi="ar-SA"/>
        </w:rPr>
        <w:t>Gradle</w:t>
      </w:r>
      <w:proofErr w:type="spellEnd"/>
      <w:r>
        <w:rPr>
          <w:rStyle w:val="SubtleEmphasis"/>
          <w:rFonts w:ascii="Times New Roman" w:eastAsia="Calibri" w:hAnsi="Times New Roman" w:cs="Times New Roman"/>
          <w:i w:val="0"/>
          <w:iCs w:val="0"/>
          <w:color w:val="000000"/>
          <w:lang w:eastAsia="en-US" w:bidi="ar-SA"/>
        </w:rPr>
        <w:t xml:space="preserve"> version (v.6.8.3) were imported into Unity project as the application is intended for Android mobile devices.</w:t>
      </w: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 xml:space="preserve">The 2D scene (Fig 11) was created to allow the user to revise neuroanatomy even when they do not have access to the booklet at the time, for example, when they are learning on the go. The menu features six panels with labelled illustrations and MRI scans displaying the neuroanatomical structures featured in the AR scene. The user can learn more about each brain structure by clicking on </w:t>
      </w:r>
      <w:proofErr w:type="gramStart"/>
      <w:r>
        <w:rPr>
          <w:rStyle w:val="SubtleEmphasis"/>
          <w:rFonts w:ascii="Times New Roman" w:eastAsia="Calibri" w:hAnsi="Times New Roman" w:cs="Times New Roman"/>
          <w:i w:val="0"/>
          <w:iCs w:val="0"/>
          <w:color w:val="000000"/>
          <w:lang w:eastAsia="en-US" w:bidi="ar-SA"/>
        </w:rPr>
        <w:t>the  “</w:t>
      </w:r>
      <w:proofErr w:type="gramEnd"/>
      <w:r>
        <w:rPr>
          <w:rStyle w:val="SubtleEmphasis"/>
          <w:rFonts w:ascii="Times New Roman" w:eastAsia="Calibri" w:hAnsi="Times New Roman" w:cs="Times New Roman"/>
          <w:i w:val="0"/>
          <w:iCs w:val="0"/>
          <w:color w:val="000000"/>
          <w:lang w:eastAsia="en-US" w:bidi="ar-SA"/>
        </w:rPr>
        <w:t>Learn more” button.</w:t>
      </w:r>
    </w:p>
    <w:p w:rsidR="00214037" w:rsidRDefault="00E82DAB">
      <w:pPr>
        <w:pStyle w:val="Caption"/>
        <w:spacing w:line="360" w:lineRule="auto"/>
        <w:rPr>
          <w:rFonts w:ascii="Times New Roman" w:hAnsi="Times New Roman"/>
        </w:rPr>
      </w:pPr>
      <w:bookmarkStart w:id="12" w:name="_Toc79335621"/>
      <w:r>
        <w:rPr>
          <w:rFonts w:ascii="Times New Roman" w:hAnsi="Times New Roman" w:cs="Times New Roman"/>
          <w:color w:val="000000"/>
          <w:sz w:val="24"/>
          <w:szCs w:val="24"/>
        </w:rPr>
        <w:t xml:space="preserve">Fig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Figure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11</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The 2D scene menu featuring a row of six buttons linking to the panels containing labelled illustrations and MRI scans.</w:t>
      </w:r>
      <w:bookmarkEnd w:id="12"/>
    </w:p>
    <w:p w:rsidR="00214037" w:rsidRDefault="00214037">
      <w:pPr>
        <w:spacing w:line="360" w:lineRule="auto"/>
        <w:rPr>
          <w:rFonts w:ascii="Times New Roman" w:eastAsia="Calibri" w:hAnsi="Times New Roman" w:cs="Times New Roman"/>
          <w:lang w:eastAsia="en-US" w:bidi="ar-SA"/>
        </w:rPr>
      </w:pP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12</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a and 13b: Panels featuring labelled illustration, MRI scan and brief description of the cerebrum.</w:t>
      </w: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 xml:space="preserve">The 3D scene features a complex interactive model of the brain. User can explode the model using slider, zoom in and out using the second slider, and rotate it by swiping the screen sideways. The model is composed of thirteen individual parts representing different neuroanatomical structures. </w:t>
      </w:r>
      <w:r>
        <w:rPr>
          <w:rFonts w:ascii="Times New Roman" w:hAnsi="Times New Roman" w:cs="Times New Roman"/>
        </w:rPr>
        <w:t>Exploding functionality allows user to view different parts of the brain individually and to appreciate their spatial relations to each other. Initially, due to bilateral symmetry of the brain, exploding was not as even as intended. This challenge was overcome by using several dummy objects, which were then spread evenly with the brain structures attached to them. This workflow ensured that all the brain parts remained positioned correctly in relation to each other.</w:t>
      </w:r>
    </w:p>
    <w:p w:rsidR="00214037" w:rsidRDefault="00214037">
      <w:pPr>
        <w:spacing w:line="360" w:lineRule="auto"/>
        <w:rPr>
          <w:rFonts w:ascii="Times New Roman" w:hAnsi="Times New Roman" w:cs="Times New Roman"/>
        </w:rPr>
      </w:pPr>
    </w:p>
    <w:p w:rsidR="00214037" w:rsidRDefault="00214037">
      <w:pPr>
        <w:spacing w:line="360" w:lineRule="auto"/>
        <w:rPr>
          <w:rFonts w:ascii="Times New Roman" w:hAnsi="Times New Roman" w:cs="Times New Roman"/>
        </w:rPr>
      </w:pPr>
    </w:p>
    <w:p w:rsidR="00214037" w:rsidRDefault="00E82DAB">
      <w:pPr>
        <w:pStyle w:val="Caption"/>
        <w:spacing w:line="360" w:lineRule="auto"/>
        <w:rPr>
          <w:rFonts w:ascii="Times New Roman" w:hAnsi="Times New Roman"/>
        </w:rPr>
      </w:pPr>
      <w:r>
        <w:rPr>
          <w:rFonts w:ascii="Times New Roman" w:hAnsi="Times New Roman" w:cs="Times New Roman"/>
          <w:color w:val="000000"/>
          <w:sz w:val="24"/>
          <w:szCs w:val="24"/>
        </w:rPr>
        <w:t xml:space="preserve">Figures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Figure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13</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a and 13b: brain model in default and in zoomed-in exploded state.</w:t>
      </w:r>
    </w:p>
    <w:p w:rsidR="00214037" w:rsidRDefault="00214037">
      <w:pPr>
        <w:spacing w:line="360" w:lineRule="auto"/>
        <w:rPr>
          <w:rFonts w:ascii="Times New Roman" w:hAnsi="Times New Roman" w:cs="Times New Roman"/>
        </w:rPr>
      </w:pP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 xml:space="preserve">Textures were imported into Unity and adjustments were made to suit individual brain parts. Albedo map provided colour, whereas Normal map allowed to enhance realism of the model by </w:t>
      </w:r>
      <w:r>
        <w:rPr>
          <w:rStyle w:val="SubtleEmphasis"/>
          <w:rFonts w:ascii="Times New Roman" w:eastAsia="Calibri" w:hAnsi="Times New Roman" w:cs="Times New Roman"/>
          <w:i w:val="0"/>
          <w:iCs w:val="0"/>
          <w:color w:val="000000"/>
          <w:lang w:eastAsia="en-US" w:bidi="ar-SA"/>
        </w:rPr>
        <w:lastRenderedPageBreak/>
        <w:t xml:space="preserve">making gyri and sulci appear more pronounced, while maintaining low </w:t>
      </w:r>
      <w:proofErr w:type="spellStart"/>
      <w:r>
        <w:rPr>
          <w:rStyle w:val="SubtleEmphasis"/>
          <w:rFonts w:ascii="Times New Roman" w:eastAsia="Calibri" w:hAnsi="Times New Roman" w:cs="Times New Roman"/>
          <w:i w:val="0"/>
          <w:iCs w:val="0"/>
          <w:color w:val="000000"/>
          <w:lang w:eastAsia="en-US" w:bidi="ar-SA"/>
        </w:rPr>
        <w:t>polycount</w:t>
      </w:r>
      <w:proofErr w:type="spellEnd"/>
      <w:r>
        <w:rPr>
          <w:rStyle w:val="SubtleEmphasis"/>
          <w:rFonts w:ascii="Times New Roman" w:eastAsia="Calibri" w:hAnsi="Times New Roman" w:cs="Times New Roman"/>
          <w:i w:val="0"/>
          <w:iCs w:val="0"/>
          <w:color w:val="000000"/>
          <w:lang w:eastAsia="en-US" w:bidi="ar-SA"/>
        </w:rPr>
        <w:t xml:space="preserve"> of the models. Albedo maps for smooth structures such as brainstem were adjusted in Photoshop to appear slightly lighter.</w:t>
      </w:r>
    </w:p>
    <w:p w:rsidR="00214037" w:rsidRDefault="00214037">
      <w:pPr>
        <w:spacing w:line="360" w:lineRule="auto"/>
        <w:rPr>
          <w:rFonts w:ascii="Times New Roman" w:eastAsia="Calibri" w:hAnsi="Times New Roman" w:cs="Times New Roman"/>
          <w:lang w:eastAsia="en-US" w:bidi="ar-SA"/>
        </w:rPr>
      </w:pP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14</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a and 14b: Temporal lobe before and after applying Normal Map.</w:t>
      </w: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Figure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15</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Settings of the maps on the example of the temporal lobe.</w:t>
      </w:r>
    </w:p>
    <w:p w:rsidR="00214037" w:rsidRDefault="00E82DAB">
      <w:pPr>
        <w:pStyle w:val="Caption"/>
        <w:spacing w:line="360" w:lineRule="auto"/>
      </w:pPr>
      <w:r>
        <w:rPr>
          <w:rStyle w:val="SubtleEmphasis"/>
          <w:rFonts w:ascii="Times New Roman" w:eastAsia="Calibri" w:hAnsi="Times New Roman" w:cs="Times New Roman"/>
          <w:i/>
          <w:iCs/>
          <w:color w:val="000000"/>
          <w:sz w:val="24"/>
          <w:szCs w:val="24"/>
          <w:lang w:eastAsia="en-US" w:bidi="ar-SA"/>
        </w:rPr>
        <w:t xml:space="preserve">Figures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Figure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16</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a, 16b, 16c, 16d: Original Albedo Map (16a), Cortex Albedo Map (16b), Albedo Map used for other structures (16c) and Normal Map (16d) used to give cortex more realistic look.</w:t>
      </w: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To add finishing touches to the application and to make it look more polished, a number of post processing visual effects were applied (Figures 17 and 18). Ambient Occlusion was added to make lighting appear more natural. Vignette effect was employed to create a slight gradient to the background and give the scene a more complete and finished look. Colour grading was used to add a slightly cooler tone to the scene. Saturation was tuned down to give the brain model more realistic appearance. Contrast was increased and a very small amount of grain was added. Finally, motion blur was applied to make exploding and rotating actions look more polished).</w:t>
      </w:r>
    </w:p>
    <w:p w:rsidR="00214037" w:rsidRDefault="00214037">
      <w:pPr>
        <w:spacing w:line="360" w:lineRule="auto"/>
        <w:rPr>
          <w:rFonts w:ascii="Times New Roman" w:eastAsia="Calibri" w:hAnsi="Times New Roman" w:cs="Times New Roman"/>
          <w:lang w:eastAsia="en-US" w:bidi="ar-SA"/>
        </w:rPr>
      </w:pPr>
    </w:p>
    <w:p w:rsidR="00214037" w:rsidRDefault="00E82DAB">
      <w:pPr>
        <w:pStyle w:val="Caption"/>
        <w:spacing w:line="360" w:lineRule="auto"/>
      </w:pPr>
      <w:r>
        <w:rPr>
          <w:rStyle w:val="SubtleEmphasis"/>
          <w:rFonts w:ascii="Times New Roman" w:eastAsia="Calibri" w:hAnsi="Times New Roman" w:cs="Times New Roman"/>
          <w:color w:val="000000"/>
          <w:sz w:val="24"/>
          <w:szCs w:val="24"/>
          <w:lang w:eastAsia="en-US" w:bidi="ar-SA"/>
        </w:rPr>
        <w:t>F</w:t>
      </w:r>
      <w:r>
        <w:rPr>
          <w:rStyle w:val="SubtleEmphasis"/>
          <w:rFonts w:ascii="Times New Roman" w:hAnsi="Times New Roman"/>
          <w:color w:val="000000"/>
          <w:sz w:val="24"/>
          <w:szCs w:val="24"/>
        </w:rPr>
        <w:t xml:space="preserve">ig 17: </w:t>
      </w:r>
      <w:r>
        <w:rPr>
          <w:rStyle w:val="SubtleEmphasis"/>
          <w:rFonts w:ascii="Times New Roman" w:eastAsia="Calibri" w:hAnsi="Times New Roman" w:cs="Times New Roman"/>
          <w:color w:val="000000"/>
          <w:sz w:val="24"/>
          <w:szCs w:val="24"/>
          <w:lang w:eastAsia="en-US" w:bidi="ar-SA"/>
        </w:rPr>
        <w:t>The Post Processing package was imported from Package Manager.</w:t>
      </w:r>
    </w:p>
    <w:p w:rsidR="00214037" w:rsidRDefault="00214037">
      <w:pPr>
        <w:spacing w:line="360" w:lineRule="auto"/>
        <w:rPr>
          <w:rFonts w:ascii="Times New Roman" w:hAnsi="Times New Roman"/>
          <w:i/>
          <w:iCs/>
        </w:rPr>
      </w:pPr>
    </w:p>
    <w:p w:rsidR="00214037" w:rsidRDefault="00E82DAB">
      <w:pPr>
        <w:pStyle w:val="Caption"/>
        <w:spacing w:line="360" w:lineRule="auto"/>
        <w:ind w:firstLine="720"/>
      </w:pPr>
      <w:r>
        <w:rPr>
          <w:rStyle w:val="SubtleEmphasis"/>
          <w:rFonts w:ascii="Times New Roman" w:eastAsia="Calibri" w:hAnsi="Times New Roman" w:cs="Times New Roman"/>
          <w:i/>
          <w:iCs/>
          <w:color w:val="000000"/>
          <w:sz w:val="24"/>
          <w:szCs w:val="24"/>
          <w:lang w:eastAsia="en-US" w:bidi="ar-SA"/>
        </w:rPr>
        <w:t>Fig 18: Ambient Occlusion, Vignette, colour correction, Motion Blur, and Grain effects were added</w:t>
      </w:r>
    </w:p>
    <w:p w:rsidR="00214037" w:rsidRDefault="00E82DAB">
      <w:pPr>
        <w:pStyle w:val="Caption"/>
        <w:spacing w:line="360" w:lineRule="auto"/>
        <w:ind w:firstLine="720"/>
      </w:pPr>
      <w:r>
        <w:rPr>
          <w:rStyle w:val="SubtleEmphasis"/>
          <w:rFonts w:ascii="Times New Roman" w:eastAsia="Calibri" w:hAnsi="Times New Roman" w:cs="Times New Roman"/>
          <w:color w:val="000000"/>
          <w:sz w:val="24"/>
          <w:szCs w:val="24"/>
          <w:lang w:eastAsia="en-US" w:bidi="ar-SA"/>
        </w:rPr>
        <w:t>Figures 19a and 19b:  3D scene before and after applying post processing effects.</w:t>
      </w:r>
    </w:p>
    <w:p w:rsidR="00214037" w:rsidRDefault="00E82DAB">
      <w:pPr>
        <w:spacing w:line="360" w:lineRule="auto"/>
      </w:pPr>
      <w:r>
        <w:rPr>
          <w:rStyle w:val="SubtleEmphasis"/>
          <w:rFonts w:ascii="Times New Roman" w:eastAsia="Calibri" w:hAnsi="Times New Roman" w:cs="Times New Roman"/>
          <w:i w:val="0"/>
          <w:iCs w:val="0"/>
          <w:color w:val="000000"/>
          <w:lang w:eastAsia="en-US" w:bidi="ar-SA"/>
        </w:rPr>
        <w:t>The quiz scene was added to give users opportunity to test their knowledge of the material. It was designed to randomly select seven questions from the pool of ten. A small tick appears in a box if the correct answer is selected. Depending on whether the user selects correct or wrong answer, semi-transparent green and red panels appear, overlaying the screen. If the incorrect answer is chosen, the user can either proceed to the next question, or return to the main menu, if they wish to review the material.</w:t>
      </w:r>
    </w:p>
    <w:p w:rsidR="00214037" w:rsidRDefault="00214037">
      <w:pPr>
        <w:spacing w:line="360" w:lineRule="auto"/>
        <w:ind w:firstLine="720"/>
        <w:rPr>
          <w:rFonts w:ascii="Times New Roman" w:hAnsi="Times New Roman"/>
        </w:rPr>
      </w:pPr>
    </w:p>
    <w:p w:rsidR="00214037" w:rsidRDefault="00E82DAB">
      <w:pPr>
        <w:pStyle w:val="Caption"/>
        <w:spacing w:line="360" w:lineRule="auto"/>
        <w:ind w:firstLine="720"/>
      </w:pPr>
      <w:r>
        <w:rPr>
          <w:rStyle w:val="Emphasis"/>
          <w:rFonts w:ascii="Times New Roman" w:eastAsia="Calibri" w:hAnsi="Times New Roman" w:cs="Times New Roman"/>
          <w:color w:val="000000"/>
          <w:sz w:val="24"/>
          <w:szCs w:val="24"/>
          <w:lang w:eastAsia="en-US" w:bidi="ar-SA"/>
        </w:rPr>
        <w:t>Figures 20a and 20b: Correct and wrong answer screens</w:t>
      </w:r>
    </w:p>
    <w:p w:rsidR="00214037" w:rsidRDefault="00E82DAB">
      <w:pPr>
        <w:spacing w:line="360" w:lineRule="auto"/>
        <w:ind w:firstLine="720"/>
      </w:pPr>
      <w:r>
        <w:rPr>
          <w:rStyle w:val="Emphasis"/>
          <w:rFonts w:ascii="Times New Roman" w:eastAsia="Calibri" w:hAnsi="Times New Roman" w:cs="Times New Roman"/>
          <w:i w:val="0"/>
          <w:iCs w:val="0"/>
          <w:lang w:eastAsia="en-US" w:bidi="ar-SA"/>
        </w:rPr>
        <w:t>A score panel was added to show how many questions were answered correctly.</w:t>
      </w:r>
    </w:p>
    <w:p w:rsidR="00214037" w:rsidRDefault="00214037">
      <w:pPr>
        <w:spacing w:line="360" w:lineRule="auto"/>
        <w:ind w:firstLine="720"/>
        <w:rPr>
          <w:rFonts w:ascii="Times New Roman" w:eastAsia="Calibri" w:hAnsi="Times New Roman" w:cs="Times New Roman"/>
          <w:lang w:eastAsia="en-US" w:bidi="ar-SA"/>
        </w:rPr>
      </w:pPr>
    </w:p>
    <w:p w:rsidR="00214037" w:rsidRDefault="00E82DAB">
      <w:pPr>
        <w:pStyle w:val="Caption"/>
        <w:spacing w:line="360" w:lineRule="auto"/>
        <w:ind w:firstLine="720"/>
      </w:pPr>
      <w:r>
        <w:rPr>
          <w:rStyle w:val="Emphasis"/>
          <w:rFonts w:ascii="Times New Roman" w:eastAsia="Calibri" w:hAnsi="Times New Roman" w:cs="Times New Roman"/>
          <w:i/>
          <w:iCs/>
          <w:color w:val="000000"/>
          <w:sz w:val="24"/>
          <w:szCs w:val="24"/>
          <w:lang w:eastAsia="en-US" w:bidi="ar-SA"/>
        </w:rPr>
        <w:t>Figure 21: A score panel that appears when user finishes the quiz.</w:t>
      </w:r>
    </w:p>
    <w:p w:rsidR="00214037" w:rsidRDefault="00214037">
      <w:pPr>
        <w:spacing w:line="360" w:lineRule="auto"/>
        <w:ind w:firstLine="720"/>
        <w:rPr>
          <w:rFonts w:ascii="Times New Roman" w:eastAsia="Calibri" w:hAnsi="Times New Roman" w:cs="Times New Roman"/>
          <w:i/>
          <w:iCs/>
          <w:lang w:eastAsia="en-US" w:bidi="ar-SA"/>
        </w:rPr>
      </w:pPr>
    </w:p>
    <w:p w:rsidR="00214037" w:rsidRDefault="00E82DAB">
      <w:pPr>
        <w:pStyle w:val="Heading2"/>
        <w:rPr>
          <w:rFonts w:hint="eastAsia"/>
        </w:rPr>
      </w:pPr>
      <w:r>
        <w:rPr>
          <w:rStyle w:val="SubtleEmphasis"/>
          <w:rFonts w:ascii="Times New Roman" w:hAnsi="Times New Roman"/>
          <w:i w:val="0"/>
          <w:iCs w:val="0"/>
          <w:sz w:val="24"/>
          <w:szCs w:val="24"/>
        </w:rPr>
        <w:t>1.4 Evaluation</w:t>
      </w:r>
    </w:p>
    <w:p w:rsidR="00214037" w:rsidRDefault="00214037">
      <w:pPr>
        <w:pStyle w:val="BodyText"/>
        <w:spacing w:line="360" w:lineRule="auto"/>
        <w:ind w:firstLine="720"/>
        <w:jc w:val="both"/>
        <w:rPr>
          <w:rFonts w:ascii="Times New Roman" w:eastAsia="Calibri" w:hAnsi="Times New Roman" w:cs="Times New Roman"/>
          <w:lang w:eastAsia="en-US" w:bidi="ar-SA"/>
        </w:rPr>
      </w:pPr>
    </w:p>
    <w:p w:rsidR="00214037" w:rsidRDefault="00E82DAB">
      <w:pPr>
        <w:spacing w:line="360" w:lineRule="auto"/>
      </w:pPr>
      <w:r>
        <w:rPr>
          <w:rFonts w:ascii="Times New Roman" w:hAnsi="Times New Roman" w:cs="Times New Roman"/>
        </w:rPr>
        <w:t xml:space="preserve">An experimental approach was developed to evaluate educational value and usability of the app. </w:t>
      </w:r>
      <w:r>
        <w:rPr>
          <w:rStyle w:val="normaltextrun"/>
          <w:rFonts w:ascii="Times New Roman" w:hAnsi="Times New Roman"/>
          <w:shd w:val="clear" w:color="auto" w:fill="FFFFFF"/>
        </w:rPr>
        <w:t>This approach had two aims:</w:t>
      </w:r>
    </w:p>
    <w:p w:rsidR="00214037" w:rsidRDefault="00E82DAB">
      <w:pPr>
        <w:spacing w:line="360" w:lineRule="auto"/>
      </w:pPr>
      <w:r>
        <w:rPr>
          <w:rStyle w:val="normaltextrun"/>
          <w:rFonts w:ascii="Times New Roman" w:hAnsi="Times New Roman"/>
          <w:shd w:val="clear" w:color="auto" w:fill="FFFFFF"/>
        </w:rPr>
        <w:t>1) to find out whether the app can help users to acquire knowledge of neuroanatomy;</w:t>
      </w:r>
    </w:p>
    <w:p w:rsidR="00214037" w:rsidRDefault="00E82DAB">
      <w:pPr>
        <w:spacing w:line="360" w:lineRule="auto"/>
      </w:pPr>
      <w:r>
        <w:rPr>
          <w:rStyle w:val="normaltextrun"/>
          <w:rFonts w:ascii="Times New Roman" w:hAnsi="Times New Roman"/>
          <w:shd w:val="clear" w:color="auto" w:fill="FFFFFF"/>
        </w:rPr>
        <w:t>2) to evaluate the degree of usability of the app.</w:t>
      </w:r>
    </w:p>
    <w:p w:rsidR="00214037" w:rsidRDefault="00E82DAB">
      <w:pPr>
        <w:spacing w:line="360" w:lineRule="auto"/>
      </w:pPr>
      <w:r>
        <w:rPr>
          <w:rStyle w:val="normaltextrun"/>
          <w:rFonts w:ascii="Times New Roman" w:hAnsi="Times New Roman"/>
          <w:shd w:val="clear" w:color="auto" w:fill="FFFFFF"/>
        </w:rPr>
        <w:t>To take part in the study participants were required to be over 18-year-old and have access to an Android mobile device, a tablet or a smartphone, running at least Android 10 (Pie). They were not required to have any prior knowledge of neuroanatomy before testing the app. All the participants who took part in this study were guaranteed complete anonymity and no data that could be used to identify them (e.g., e-mail addresses) was collected.</w:t>
      </w:r>
    </w:p>
    <w:p w:rsidR="00214037" w:rsidRDefault="00E82DAB">
      <w:pPr>
        <w:pStyle w:val="Heading3"/>
        <w:rPr>
          <w:rFonts w:hint="eastAsia"/>
        </w:rPr>
      </w:pPr>
      <w:r>
        <w:rPr>
          <w:rStyle w:val="normaltextrun"/>
          <w:rFonts w:ascii="Times New Roman" w:hAnsi="Times New Roman"/>
          <w:sz w:val="24"/>
          <w:szCs w:val="24"/>
        </w:rPr>
        <w:t>1.4.1 Participants</w:t>
      </w: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A total of twelve participants contributed to this study (seven females and five males). Six (50%) participants held a Bachelor degree, three (25%) had a Master degree, one (8.3%) had completed some form of higher education, one (8.3%) only finished high school and one (8.3%) participant had no formal education being stated. Seven (58.3%) participants had beginner level of neuroanatomy knowledge, four (33.3%) had no knowledge of brain anatomy at all, whereas one (8.3%) participant stated to have advanced knowledge. All twelve participants owned at least one mobile device. The majority of the participants use their mobile devices for learning purposes: six (50%) do it sometimes, and five (41.7%) people picked option “Often”. One (8,3%) participant stated that they do not use their device for learning. Nine (75%) participants have not used AR on a mobile device, however, three participants (25%) did.</w:t>
      </w:r>
    </w:p>
    <w:p w:rsidR="00214037" w:rsidRDefault="00214037">
      <w:pPr>
        <w:spacing w:line="360" w:lineRule="auto"/>
        <w:ind w:firstLine="720"/>
        <w:jc w:val="both"/>
        <w:rPr>
          <w:rFonts w:ascii="Times New Roman" w:eastAsia="Calibri" w:hAnsi="Times New Roman" w:cs="Times New Roman"/>
          <w:lang w:eastAsia="en-US" w:bidi="ar-SA"/>
        </w:rPr>
      </w:pPr>
    </w:p>
    <w:p w:rsidR="00214037" w:rsidRDefault="00214037">
      <w:pPr>
        <w:spacing w:line="360" w:lineRule="auto"/>
        <w:ind w:firstLine="720"/>
        <w:jc w:val="both"/>
        <w:rPr>
          <w:rFonts w:ascii="Times New Roman" w:hAnsi="Times New Roman" w:cs="Times New Roman"/>
        </w:rPr>
      </w:pPr>
    </w:p>
    <w:p w:rsidR="00214037" w:rsidRDefault="00E82DAB">
      <w:pPr>
        <w:pStyle w:val="Caption"/>
        <w:spacing w:line="360" w:lineRule="auto"/>
        <w:rPr>
          <w:rFonts w:ascii="Times New Roman" w:hAnsi="Times New Roman"/>
        </w:rPr>
      </w:pPr>
      <w:bookmarkStart w:id="13" w:name="_Toc79335644"/>
      <w:r>
        <w:rPr>
          <w:rFonts w:ascii="Times New Roman" w:hAnsi="Times New Roman" w:cs="Times New Roman"/>
          <w:color w:val="000000"/>
          <w:sz w:val="24"/>
          <w:szCs w:val="24"/>
        </w:rPr>
        <w:t>Fig 22: Most of the participants had some form of higher education.</w:t>
      </w:r>
      <w:bookmarkEnd w:id="13"/>
    </w:p>
    <w:p w:rsidR="00214037" w:rsidRDefault="00E82DAB">
      <w:pPr>
        <w:pStyle w:val="Heading3"/>
        <w:rPr>
          <w:rFonts w:ascii="Times New Roman" w:hAnsi="Times New Roman"/>
        </w:rPr>
      </w:pPr>
      <w:r>
        <w:rPr>
          <w:rFonts w:ascii="Times New Roman" w:hAnsi="Times New Roman"/>
          <w:sz w:val="24"/>
          <w:szCs w:val="24"/>
        </w:rPr>
        <w:t>1.4.2 Apparatus</w:t>
      </w: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The application that was offered to the participants for testing is designed to be used as a learning tool by anybody who wishes to gain or improve their knowledge of neuroanatomy. The application can be installed on any mobile device running Android 10 (Pie) or above. The AR functionality featured in the app relies on the accompanying PDF booklet.</w:t>
      </w:r>
    </w:p>
    <w:p w:rsidR="00214037" w:rsidRDefault="00214037">
      <w:pPr>
        <w:spacing w:line="360" w:lineRule="auto"/>
        <w:jc w:val="both"/>
        <w:rPr>
          <w:rFonts w:ascii="Times New Roman" w:eastAsia="Calibri" w:hAnsi="Times New Roman" w:cs="Times New Roman"/>
          <w:lang w:eastAsia="en-US" w:bidi="ar-SA"/>
        </w:rPr>
      </w:pPr>
    </w:p>
    <w:p w:rsidR="00214037" w:rsidRDefault="00E82DAB">
      <w:pPr>
        <w:pStyle w:val="Heading3"/>
        <w:rPr>
          <w:rFonts w:hint="eastAsia"/>
        </w:rPr>
      </w:pPr>
      <w:r>
        <w:rPr>
          <w:rStyle w:val="SubtleEmphasis"/>
          <w:rFonts w:ascii="Times New Roman" w:hAnsi="Times New Roman"/>
          <w:i w:val="0"/>
          <w:iCs w:val="0"/>
          <w:sz w:val="24"/>
          <w:szCs w:val="24"/>
        </w:rPr>
        <w:lastRenderedPageBreak/>
        <w:t>1.4.3 Procedure</w:t>
      </w:r>
    </w:p>
    <w:p w:rsidR="00214037" w:rsidRDefault="00E82DAB">
      <w:pPr>
        <w:spacing w:line="360" w:lineRule="auto"/>
      </w:pPr>
      <w:r>
        <w:rPr>
          <w:rStyle w:val="normaltextrun"/>
          <w:rFonts w:ascii="Times New Roman" w:hAnsi="Times New Roman"/>
          <w:shd w:val="clear" w:color="auto" w:fill="FFFFFF"/>
        </w:rPr>
        <w:t>The study was advertised on the XR Distributed Research Network (</w:t>
      </w:r>
      <w:hyperlink r:id="rId32">
        <w:r>
          <w:rPr>
            <w:rStyle w:val="Hyperlink"/>
            <w:rFonts w:ascii="Times New Roman" w:hAnsi="Times New Roman" w:cs="Times New Roman"/>
            <w:color w:val="000000"/>
            <w:shd w:val="clear" w:color="auto" w:fill="E1E3E6"/>
          </w:rPr>
          <w:t>www.xrdrn.org</w:t>
        </w:r>
      </w:hyperlink>
      <w:r>
        <w:rPr>
          <w:rStyle w:val="normaltextrun"/>
          <w:rFonts w:ascii="Times New Roman" w:hAnsi="Times New Roman"/>
          <w:shd w:val="clear" w:color="auto" w:fill="E1E3E6"/>
        </w:rPr>
        <w:t xml:space="preserve"> </w:t>
      </w:r>
      <w:r>
        <w:rPr>
          <w:rStyle w:val="normaltextrun"/>
          <w:rFonts w:ascii="Times New Roman" w:hAnsi="Times New Roman"/>
          <w:shd w:val="clear" w:color="auto" w:fill="FFFFFF"/>
        </w:rPr>
        <w:t xml:space="preserve">) and was shared on social media (e.g. </w:t>
      </w:r>
      <w:hyperlink r:id="rId33">
        <w:r>
          <w:rPr>
            <w:rStyle w:val="Hyperlink"/>
            <w:rFonts w:ascii="Times New Roman" w:hAnsi="Times New Roman" w:cs="Times New Roman"/>
            <w:color w:val="000000"/>
            <w:shd w:val="clear" w:color="auto" w:fill="E1E3E6"/>
          </w:rPr>
          <w:t>www.linkedin.com</w:t>
        </w:r>
      </w:hyperlink>
      <w:r>
        <w:rPr>
          <w:rStyle w:val="Hyperlink"/>
          <w:rFonts w:ascii="Times New Roman" w:hAnsi="Times New Roman" w:cs="Times New Roman"/>
          <w:color w:val="000000"/>
          <w:shd w:val="clear" w:color="auto" w:fill="E1E3E6"/>
        </w:rPr>
        <w:t xml:space="preserve"> </w:t>
      </w:r>
      <w:r>
        <w:rPr>
          <w:rStyle w:val="normaltextrun"/>
          <w:rFonts w:ascii="Times New Roman" w:hAnsi="Times New Roman"/>
          <w:shd w:val="clear" w:color="auto" w:fill="FFFFFF"/>
        </w:rPr>
        <w:t xml:space="preserve">, </w:t>
      </w:r>
      <w:hyperlink r:id="rId34">
        <w:r>
          <w:rPr>
            <w:rStyle w:val="Hyperlink"/>
            <w:rFonts w:ascii="Times New Roman" w:hAnsi="Times New Roman" w:cs="Times New Roman"/>
            <w:color w:val="000000"/>
            <w:shd w:val="clear" w:color="auto" w:fill="E1E3E6"/>
          </w:rPr>
          <w:t>https://twitter.com</w:t>
        </w:r>
      </w:hyperlink>
      <w:r>
        <w:rPr>
          <w:rStyle w:val="normaltextrun"/>
          <w:rFonts w:ascii="Times New Roman" w:hAnsi="Times New Roman"/>
          <w:shd w:val="clear" w:color="auto" w:fill="E1E3E6"/>
        </w:rPr>
        <w:t xml:space="preserve"> </w:t>
      </w:r>
      <w:r>
        <w:rPr>
          <w:rStyle w:val="normaltextrun"/>
          <w:rFonts w:ascii="Times New Roman" w:hAnsi="Times New Roman"/>
          <w:shd w:val="clear" w:color="auto" w:fill="FFFFFF"/>
        </w:rPr>
        <w:t>). After completing consent and personal information forms, the participants were asked to fill a pre-test questionnaire. They were then asked to download and install the application on their Android mobile device, as well as the PDF booklet from a Google Drive link. After using the app on their mobile, participants were required to answer the questions from the pre-test neuroanatomy quiz but reordered into a separate post-test questionnaire</w:t>
      </w:r>
      <w:r>
        <w:rPr>
          <w:rStyle w:val="eop"/>
          <w:rFonts w:ascii="Times New Roman" w:hAnsi="Times New Roman"/>
          <w:shd w:val="clear" w:color="auto" w:fill="FFFFFF"/>
        </w:rPr>
        <w:t>.</w:t>
      </w:r>
    </w:p>
    <w:p w:rsidR="00214037" w:rsidRDefault="00214037">
      <w:pPr>
        <w:spacing w:line="360" w:lineRule="auto"/>
        <w:ind w:firstLine="720"/>
        <w:rPr>
          <w:rFonts w:ascii="Times New Roman" w:hAnsi="Times New Roman" w:cs="Times New Roman"/>
          <w:shd w:val="clear" w:color="auto" w:fill="FFFFFF"/>
        </w:rPr>
      </w:pPr>
    </w:p>
    <w:p w:rsidR="00214037" w:rsidRDefault="00E82DAB">
      <w:pPr>
        <w:pStyle w:val="Caption"/>
        <w:spacing w:line="360" w:lineRule="auto"/>
        <w:ind w:firstLine="720"/>
      </w:pPr>
      <w:r>
        <w:rPr>
          <w:rStyle w:val="eop"/>
          <w:rFonts w:ascii="Times New Roman" w:hAnsi="Times New Roman"/>
          <w:color w:val="000000"/>
          <w:sz w:val="24"/>
          <w:szCs w:val="24"/>
          <w:shd w:val="clear" w:color="auto" w:fill="FFFFFF"/>
        </w:rPr>
        <w:t>Fig 23: An advert was created to recruit participants on XR Distributed Research Network.</w:t>
      </w:r>
    </w:p>
    <w:p w:rsidR="00214037" w:rsidRDefault="00E82DAB">
      <w:pPr>
        <w:pStyle w:val="Heading3"/>
        <w:rPr>
          <w:rFonts w:hint="eastAsia"/>
        </w:rPr>
      </w:pPr>
      <w:r>
        <w:rPr>
          <w:rStyle w:val="eop"/>
          <w:rFonts w:ascii="Times New Roman" w:hAnsi="Times New Roman"/>
          <w:sz w:val="24"/>
          <w:szCs w:val="24"/>
        </w:rPr>
        <w:t>1.4.4 Data Analysis</w:t>
      </w:r>
    </w:p>
    <w:p w:rsidR="00214037" w:rsidRDefault="00E82DAB">
      <w:pPr>
        <w:pStyle w:val="BodyText"/>
        <w:spacing w:line="360" w:lineRule="auto"/>
      </w:pPr>
      <w:r>
        <w:rPr>
          <w:rStyle w:val="normaltextrun"/>
          <w:rFonts w:ascii="Times New Roman" w:hAnsi="Times New Roman"/>
        </w:rPr>
        <w:t>The participants were required to download and install the application on their mobile device using link provided</w:t>
      </w:r>
      <w:r>
        <w:rPr>
          <w:rStyle w:val="eop"/>
          <w:rFonts w:ascii="Times New Roman" w:hAnsi="Times New Roman"/>
        </w:rPr>
        <w:t xml:space="preserve">. </w:t>
      </w:r>
      <w:r>
        <w:rPr>
          <w:rStyle w:val="normaltextrun"/>
          <w:rFonts w:ascii="Times New Roman" w:hAnsi="Times New Roman"/>
          <w:lang w:eastAsia="en-US" w:bidi="ar-SA"/>
        </w:rPr>
        <w:t>An accompanying PDF booklet could be accessed using the same link.</w:t>
      </w:r>
    </w:p>
    <w:p w:rsidR="00214037" w:rsidRDefault="00E82DAB">
      <w:pPr>
        <w:pStyle w:val="BodyText"/>
        <w:spacing w:line="360" w:lineRule="auto"/>
      </w:pPr>
      <w:r>
        <w:rPr>
          <w:rStyle w:val="SubtleEmphasis"/>
          <w:rFonts w:ascii="Times New Roman" w:eastAsia="Calibri" w:hAnsi="Times New Roman" w:cs="Times New Roman"/>
          <w:i w:val="0"/>
          <w:iCs w:val="0"/>
          <w:color w:val="000000"/>
          <w:lang w:eastAsia="en-US" w:bidi="ar-SA"/>
        </w:rPr>
        <w:t>To assess participants’ acquisition or development of knowledge of neuroanatomy, they were asked to complete a 10-question quiz before and after testing the app,</w:t>
      </w:r>
      <w:r>
        <w:rPr>
          <w:rStyle w:val="normaltextrun"/>
          <w:rFonts w:ascii="Times New Roman" w:eastAsia="Calibri" w:hAnsi="Times New Roman"/>
          <w:shd w:val="clear" w:color="auto" w:fill="FFFFFF"/>
          <w:lang w:eastAsia="en-US" w:bidi="ar-SA"/>
        </w:rPr>
        <w:t xml:space="preserve"> along with a set of 10 questions from the standardised usability assessment, the System Usability Scale </w:t>
      </w:r>
      <w:r>
        <w:rPr>
          <w:rStyle w:val="SubtleEmphasis"/>
          <w:rFonts w:ascii="Times New Roman" w:eastAsia="Calibri" w:hAnsi="Times New Roman" w:cs="Times New Roman"/>
          <w:i w:val="0"/>
          <w:iCs w:val="0"/>
          <w:color w:val="000000"/>
          <w:lang w:eastAsia="en-US" w:bidi="ar-SA"/>
        </w:rPr>
        <w:t>(SUS) (Brooke, 1996).</w:t>
      </w: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The data analysis of the pre- and post-testing neuroanatomy questionnaires was performed in PSPP software using Mann-Whitney U Test comparing mean values. Mann-Whitney test is commonly used to compare the differences between two independent samples in non-normally distributed dataset. The SUS was calculated in the following steps:</w:t>
      </w:r>
    </w:p>
    <w:p w:rsidR="00214037" w:rsidRDefault="00E82DAB">
      <w:pPr>
        <w:pStyle w:val="Default"/>
        <w:spacing w:after="60" w:line="360" w:lineRule="auto"/>
        <w:rPr>
          <w:rFonts w:ascii="Times New Roman" w:hAnsi="Times New Roman"/>
        </w:rPr>
      </w:pPr>
      <w:r>
        <w:rPr>
          <w:rFonts w:ascii="Times New Roman" w:hAnsi="Times New Roman"/>
        </w:rPr>
        <w:t xml:space="preserve">• X = Sum of the points for all odd-numbered questions – 5 </w:t>
      </w:r>
    </w:p>
    <w:p w:rsidR="00214037" w:rsidRDefault="00E82DAB">
      <w:pPr>
        <w:pStyle w:val="Default"/>
        <w:spacing w:after="60" w:line="360" w:lineRule="auto"/>
        <w:rPr>
          <w:rFonts w:ascii="Times New Roman" w:hAnsi="Times New Roman"/>
        </w:rPr>
      </w:pPr>
      <w:r>
        <w:rPr>
          <w:rFonts w:ascii="Times New Roman" w:hAnsi="Times New Roman"/>
        </w:rPr>
        <w:t xml:space="preserve">• Y = 25 – Sum of the points for all even-numbered questions </w:t>
      </w:r>
    </w:p>
    <w:p w:rsidR="00214037" w:rsidRDefault="00E82DAB">
      <w:pPr>
        <w:pStyle w:val="Default"/>
        <w:spacing w:line="360" w:lineRule="auto"/>
        <w:rPr>
          <w:rFonts w:ascii="Times New Roman" w:hAnsi="Times New Roman"/>
        </w:rPr>
      </w:pPr>
      <w:r>
        <w:rPr>
          <w:rFonts w:ascii="Times New Roman" w:hAnsi="Times New Roman"/>
        </w:rPr>
        <w:t xml:space="preserve">• SUS Score = (X + Y) x 2.5 </w:t>
      </w:r>
    </w:p>
    <w:p w:rsidR="00214037" w:rsidRDefault="00E82DAB">
      <w:pPr>
        <w:spacing w:line="360" w:lineRule="auto"/>
        <w:jc w:val="both"/>
      </w:pPr>
      <w:r>
        <w:rPr>
          <w:rFonts w:ascii="Times New Roman" w:hAnsi="Times New Roman"/>
        </w:rPr>
        <w:t>The odd-numbered questions are written in the positive tone, so response “Strongly Agree” receives 10 points, whereas response “Strongly Disagree” receives 0. This is reversed for even-numbered questions: response “Strongly Agree” receives 0 points, and response “Strongly Disagree receives 10.</w:t>
      </w:r>
    </w:p>
    <w:p w:rsidR="00214037" w:rsidRDefault="00E82DAB">
      <w:pPr>
        <w:pStyle w:val="Heading2"/>
        <w:rPr>
          <w:rFonts w:ascii="Times New Roman" w:hAnsi="Times New Roman"/>
          <w:sz w:val="24"/>
          <w:szCs w:val="24"/>
        </w:rPr>
      </w:pPr>
      <w:r>
        <w:rPr>
          <w:rFonts w:ascii="Times New Roman" w:hAnsi="Times New Roman"/>
          <w:sz w:val="24"/>
          <w:szCs w:val="24"/>
        </w:rPr>
        <w:t>1.4.6 Results</w:t>
      </w:r>
    </w:p>
    <w:p w:rsidR="00214037" w:rsidRDefault="00E82DAB">
      <w:pPr>
        <w:pStyle w:val="Heading3"/>
        <w:rPr>
          <w:rFonts w:hint="eastAsia"/>
        </w:rPr>
      </w:pPr>
      <w:r>
        <w:rPr>
          <w:rStyle w:val="normaltextrun"/>
          <w:rFonts w:ascii="Times New Roman" w:hAnsi="Times New Roman"/>
          <w:sz w:val="24"/>
          <w:szCs w:val="24"/>
        </w:rPr>
        <w:t>Knowledge acquisition</w:t>
      </w:r>
    </w:p>
    <w:p w:rsidR="00214037" w:rsidRDefault="00E82DAB">
      <w:pPr>
        <w:spacing w:line="360" w:lineRule="auto"/>
        <w:rPr>
          <w:rFonts w:ascii="Times New Roman" w:hAnsi="Times New Roman"/>
        </w:rPr>
      </w:pPr>
      <w:r>
        <w:rPr>
          <w:rFonts w:ascii="Times New Roman" w:hAnsi="Times New Roman" w:cs="Times New Roman"/>
        </w:rPr>
        <w:t>The pre-test questionnaire consisted of ten single-choice questions</w:t>
      </w:r>
      <w:proofErr w:type="gramStart"/>
      <w:r>
        <w:rPr>
          <w:rFonts w:ascii="Times New Roman" w:hAnsi="Times New Roman" w:cs="Times New Roman"/>
        </w:rPr>
        <w:t>,  seven</w:t>
      </w:r>
      <w:proofErr w:type="gramEnd"/>
      <w:r>
        <w:rPr>
          <w:rFonts w:ascii="Times New Roman" w:hAnsi="Times New Roman" w:cs="Times New Roman"/>
        </w:rPr>
        <w:t xml:space="preserve"> of which were accessible through the app.</w:t>
      </w:r>
    </w:p>
    <w:p w:rsidR="00214037" w:rsidRDefault="00E82DAB">
      <w:pPr>
        <w:spacing w:line="360" w:lineRule="auto"/>
        <w:rPr>
          <w:rFonts w:ascii="Times New Roman" w:hAnsi="Times New Roman"/>
        </w:rPr>
      </w:pPr>
      <w:r>
        <w:rPr>
          <w:rFonts w:ascii="Times New Roman" w:hAnsi="Times New Roman" w:cs="Times New Roman"/>
        </w:rPr>
        <w:t xml:space="preserve">The post-test questionnaire consisted of the same questions as in the pre-test one, but presented in different order. This allowed establishing whether the participants’ knowledge of neuroanatomy </w:t>
      </w:r>
      <w:r>
        <w:rPr>
          <w:rFonts w:ascii="Times New Roman" w:hAnsi="Times New Roman" w:cs="Times New Roman"/>
        </w:rPr>
        <w:lastRenderedPageBreak/>
        <w:t>improved after interacting with the app. Results of the post-test quiz were significantly better than the results of the pre-test, which reflects improved knowledge of neuroanatomy amongst the participants.</w:t>
      </w:r>
    </w:p>
    <w:p w:rsidR="00214037" w:rsidRDefault="00214037">
      <w:pPr>
        <w:spacing w:line="360" w:lineRule="auto"/>
        <w:rPr>
          <w:rStyle w:val="SubtleEmphasis"/>
          <w:rFonts w:ascii="Times New Roman" w:eastAsia="Calibri" w:hAnsi="Times New Roman" w:cs="Times New Roman"/>
          <w:i w:val="0"/>
          <w:iCs w:val="0"/>
          <w:color w:val="000000"/>
          <w:lang w:eastAsia="en-US" w:bidi="ar-SA"/>
        </w:rPr>
      </w:pPr>
    </w:p>
    <w:p w:rsidR="00214037" w:rsidRDefault="00E82DAB">
      <w:pPr>
        <w:pStyle w:val="Caption"/>
        <w:spacing w:after="0" w:line="360" w:lineRule="auto"/>
        <w:ind w:firstLine="720"/>
        <w:jc w:val="both"/>
      </w:pPr>
      <w:r>
        <w:rPr>
          <w:rStyle w:val="SubtleEmphasis"/>
          <w:rFonts w:ascii="Times New Roman" w:eastAsia="Calibri" w:hAnsi="Times New Roman" w:cs="Times New Roman"/>
          <w:i/>
          <w:iCs/>
          <w:color w:val="000000"/>
          <w:sz w:val="24"/>
          <w:szCs w:val="24"/>
          <w:lang w:eastAsia="en-US" w:bidi="ar-SA"/>
        </w:rPr>
        <w:t xml:space="preserve">Table </w:t>
      </w:r>
      <w:r>
        <w:rPr>
          <w:rStyle w:val="SubtleEmphasis"/>
          <w:rFonts w:ascii="Times New Roman" w:eastAsia="Calibri" w:hAnsi="Times New Roman" w:cs="Times New Roman"/>
          <w:i/>
          <w:iCs/>
          <w:color w:val="000000"/>
          <w:sz w:val="24"/>
          <w:szCs w:val="24"/>
          <w:lang w:eastAsia="en-US" w:bidi="ar-SA"/>
        </w:rPr>
        <w:fldChar w:fldCharType="begin"/>
      </w:r>
      <w:r>
        <w:rPr>
          <w:rStyle w:val="SubtleEmphasis"/>
          <w:rFonts w:ascii="Times New Roman" w:eastAsia="Calibri" w:hAnsi="Times New Roman" w:cs="Times New Roman"/>
          <w:i/>
          <w:iCs/>
          <w:color w:val="000000"/>
          <w:sz w:val="24"/>
          <w:szCs w:val="24"/>
          <w:lang w:eastAsia="en-US" w:bidi="ar-SA"/>
        </w:rPr>
        <w:instrText>SEQ Table \* ARABIC</w:instrText>
      </w:r>
      <w:r>
        <w:rPr>
          <w:rStyle w:val="SubtleEmphasis"/>
          <w:rFonts w:ascii="Times New Roman" w:eastAsia="Calibri" w:hAnsi="Times New Roman" w:cs="Times New Roman"/>
          <w:i/>
          <w:iCs/>
          <w:color w:val="000000"/>
          <w:sz w:val="24"/>
          <w:szCs w:val="24"/>
          <w:lang w:eastAsia="en-US" w:bidi="ar-SA"/>
        </w:rPr>
        <w:fldChar w:fldCharType="separate"/>
      </w:r>
      <w:r>
        <w:rPr>
          <w:rStyle w:val="SubtleEmphasis"/>
          <w:rFonts w:ascii="Times New Roman" w:eastAsia="Calibri" w:hAnsi="Times New Roman" w:cs="Times New Roman"/>
          <w:i/>
          <w:iCs/>
          <w:color w:val="000000"/>
          <w:sz w:val="24"/>
          <w:szCs w:val="24"/>
          <w:lang w:eastAsia="en-US" w:bidi="ar-SA"/>
        </w:rPr>
        <w:t>4</w:t>
      </w:r>
      <w:r>
        <w:rPr>
          <w:rStyle w:val="SubtleEmphasis"/>
          <w:rFonts w:ascii="Times New Roman" w:eastAsia="Calibri" w:hAnsi="Times New Roman" w:cs="Times New Roman"/>
          <w:i/>
          <w:iCs/>
          <w:color w:val="000000"/>
          <w:sz w:val="24"/>
          <w:szCs w:val="24"/>
          <w:lang w:eastAsia="en-US" w:bidi="ar-SA"/>
        </w:rPr>
        <w:fldChar w:fldCharType="end"/>
      </w:r>
      <w:r>
        <w:rPr>
          <w:rStyle w:val="SubtleEmphasis"/>
          <w:rFonts w:ascii="Times New Roman" w:eastAsia="Calibri" w:hAnsi="Times New Roman" w:cs="Times New Roman"/>
          <w:i/>
          <w:iCs/>
          <w:color w:val="000000"/>
          <w:sz w:val="24"/>
          <w:szCs w:val="24"/>
          <w:lang w:eastAsia="en-US" w:bidi="ar-SA"/>
        </w:rPr>
        <w:t>: Test results demonstrate significant improvement of participants’ knowledge of neuroanatomy</w:t>
      </w:r>
    </w:p>
    <w:p w:rsidR="00214037" w:rsidRDefault="00214037">
      <w:pPr>
        <w:spacing w:line="360" w:lineRule="auto"/>
        <w:ind w:firstLine="720"/>
        <w:jc w:val="both"/>
        <w:rPr>
          <w:rFonts w:ascii="Times New Roman" w:hAnsi="Times New Roman"/>
        </w:rPr>
      </w:pPr>
    </w:p>
    <w:p w:rsidR="00214037" w:rsidRDefault="00214037">
      <w:pPr>
        <w:spacing w:line="360" w:lineRule="auto"/>
        <w:ind w:firstLine="720"/>
        <w:jc w:val="both"/>
        <w:rPr>
          <w:rFonts w:ascii="Times New Roman" w:hAnsi="Times New Roman"/>
        </w:rPr>
      </w:pPr>
    </w:p>
    <w:p w:rsidR="00214037" w:rsidRDefault="00E82DAB">
      <w:pPr>
        <w:pStyle w:val="Caption"/>
        <w:spacing w:after="0" w:line="360" w:lineRule="auto"/>
        <w:ind w:firstLine="720"/>
        <w:jc w:val="both"/>
      </w:pPr>
      <w:r>
        <w:rPr>
          <w:rStyle w:val="SubtleEmphasis"/>
          <w:rFonts w:ascii="Times New Roman" w:eastAsia="Calibri" w:hAnsi="Times New Roman" w:cs="Times New Roman"/>
          <w:i/>
          <w:iCs/>
          <w:color w:val="000000"/>
          <w:sz w:val="24"/>
          <w:szCs w:val="24"/>
          <w:lang w:eastAsia="en-US" w:bidi="ar-SA"/>
        </w:rPr>
        <w:t>Figure 24: Neuroanatomy quiz results before and after testing the application.</w:t>
      </w:r>
    </w:p>
    <w:p w:rsidR="00214037" w:rsidRDefault="00214037">
      <w:pPr>
        <w:spacing w:line="360" w:lineRule="auto"/>
        <w:jc w:val="both"/>
        <w:rPr>
          <w:rFonts w:ascii="Times New Roman" w:eastAsia="Calibri" w:hAnsi="Times New Roman" w:cs="Times New Roman"/>
          <w:lang w:eastAsia="en-US" w:bidi="ar-SA"/>
        </w:rPr>
      </w:pPr>
    </w:p>
    <w:p w:rsidR="00214037" w:rsidRDefault="00E82DAB">
      <w:pPr>
        <w:pStyle w:val="Heading3"/>
        <w:rPr>
          <w:rFonts w:hint="eastAsia"/>
        </w:rPr>
      </w:pPr>
      <w:r>
        <w:rPr>
          <w:rStyle w:val="SubtleEmphasis"/>
          <w:rFonts w:ascii="Times New Roman" w:hAnsi="Times New Roman"/>
          <w:i w:val="0"/>
          <w:iCs w:val="0"/>
          <w:sz w:val="24"/>
          <w:szCs w:val="24"/>
        </w:rPr>
        <w:t>Usability Analysis</w:t>
      </w:r>
    </w:p>
    <w:p w:rsidR="00214037" w:rsidRDefault="00E82DAB">
      <w:pPr>
        <w:spacing w:line="360" w:lineRule="auto"/>
      </w:pPr>
      <w:r>
        <w:rPr>
          <w:rStyle w:val="normaltextrun"/>
          <w:rFonts w:ascii="Times New Roman" w:hAnsi="Times New Roman"/>
          <w:lang w:eastAsia="en-US" w:bidi="ar-SA"/>
        </w:rPr>
        <w:t>The usability questionnaire consisted of the standardised ten questions of the SUS (Brooke, 1996) and additionally four questions to provide further insights on the various aspects of the application such as realism of the 3D model, user-friendly interface, and educational value. The SUS was chosen for usability evaluation due to the following reasons: 1). It is considered an industry standard, 2). It can be used with a small number of participants while providing reliable results, 3). It is effective in differentiating between usable and unusable systems (Brooke, 1996).</w:t>
      </w:r>
    </w:p>
    <w:p w:rsidR="00214037" w:rsidRDefault="00E82DAB">
      <w:pPr>
        <w:spacing w:line="360" w:lineRule="auto"/>
      </w:pPr>
      <w:r>
        <w:rPr>
          <w:rFonts w:ascii="Times New Roman" w:hAnsi="Times New Roman" w:cs="Times New Roman"/>
        </w:rPr>
        <w:t xml:space="preserve">The application scored very well on SUS: its usability scale was reported at 82.2, which is above the typical SUS benchmark (68) by 13.79 points. </w:t>
      </w:r>
      <w:r>
        <w:rPr>
          <w:rStyle w:val="normaltextrun"/>
          <w:rFonts w:ascii="Times New Roman" w:hAnsi="Times New Roman"/>
          <w:shd w:val="clear" w:color="auto" w:fill="FFFFFF"/>
        </w:rPr>
        <w:t>As Table 3 demonstrates, the application would receive an A mark.</w:t>
      </w:r>
      <w:r>
        <w:rPr>
          <w:rFonts w:ascii="Times New Roman" w:hAnsi="Times New Roman" w:cs="Times New Roman"/>
        </w:rPr>
        <w:t xml:space="preserve"> One of the participants rated usability of the app lower due to problems they encountered while using it: the visuals were “stretched”. This would be due to the application being used on a rather narrow smartphone screen, instead of on a larger tablet screen.</w:t>
      </w:r>
    </w:p>
    <w:p w:rsidR="00214037" w:rsidRDefault="00214037">
      <w:pPr>
        <w:spacing w:line="360" w:lineRule="auto"/>
        <w:ind w:firstLine="360"/>
        <w:rPr>
          <w:rFonts w:ascii="Times New Roman" w:hAnsi="Times New Roman" w:cs="Times New Roman"/>
        </w:rPr>
      </w:pPr>
    </w:p>
    <w:p w:rsidR="00214037" w:rsidRDefault="00E82DAB">
      <w:pPr>
        <w:pStyle w:val="Caption"/>
        <w:spacing w:line="360" w:lineRule="auto"/>
        <w:ind w:firstLine="360"/>
        <w:rPr>
          <w:rFonts w:ascii="Times New Roman" w:hAnsi="Times New Roman"/>
        </w:rPr>
      </w:pPr>
      <w:bookmarkStart w:id="14" w:name="_Toc79335565"/>
      <w:bookmarkStart w:id="15" w:name="_Toc79335647"/>
      <w:bookmarkEnd w:id="14"/>
      <w:bookmarkEnd w:id="15"/>
      <w:r>
        <w:rPr>
          <w:rFonts w:ascii="Times New Roman" w:hAnsi="Times New Roman" w:cs="Times New Roman"/>
          <w:color w:val="000000"/>
          <w:sz w:val="24"/>
          <w:szCs w:val="24"/>
        </w:rPr>
        <w:t xml:space="preserve">Table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Table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5</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The results of the Usability Questionnaire.</w:t>
      </w:r>
    </w:p>
    <w:p w:rsidR="00214037" w:rsidRDefault="00E82DAB">
      <w:pPr>
        <w:pStyle w:val="Caption"/>
        <w:spacing w:line="360" w:lineRule="auto"/>
        <w:ind w:firstLine="360"/>
        <w:rPr>
          <w:rFonts w:ascii="Times New Roman" w:hAnsi="Times New Roman"/>
        </w:rPr>
      </w:pPr>
      <w:r>
        <w:rPr>
          <w:rFonts w:ascii="Times New Roman" w:hAnsi="Times New Roman" w:cs="Times New Roman"/>
          <w:color w:val="000000"/>
          <w:sz w:val="24"/>
          <w:szCs w:val="24"/>
        </w:rPr>
        <w:t>Figure 25: Graph demonstrating usability score of the application.</w:t>
      </w:r>
    </w:p>
    <w:p w:rsidR="00214037" w:rsidRDefault="00E82DAB">
      <w:pPr>
        <w:pStyle w:val="Caption"/>
        <w:spacing w:line="360" w:lineRule="auto"/>
        <w:ind w:firstLine="360"/>
        <w:rPr>
          <w:rFonts w:ascii="Times New Roman" w:hAnsi="Times New Roman"/>
        </w:rPr>
      </w:pPr>
      <w:bookmarkStart w:id="16" w:name="_Toc79335566"/>
      <w:r>
        <w:rPr>
          <w:rFonts w:ascii="Times New Roman" w:hAnsi="Times New Roman" w:cs="Times New Roman"/>
          <w:color w:val="000000"/>
          <w:sz w:val="24"/>
          <w:szCs w:val="24"/>
        </w:rPr>
        <w:t xml:space="preserve">Table </w:t>
      </w:r>
      <w:r>
        <w:rPr>
          <w:rFonts w:ascii="Times New Roman" w:hAnsi="Times New Roman" w:cs="Times New Roman"/>
          <w:color w:val="000000"/>
          <w:sz w:val="24"/>
          <w:szCs w:val="24"/>
        </w:rPr>
        <w:fldChar w:fldCharType="begin"/>
      </w:r>
      <w:r>
        <w:rPr>
          <w:rFonts w:ascii="Times New Roman" w:hAnsi="Times New Roman" w:cs="Times New Roman"/>
          <w:color w:val="000000"/>
          <w:sz w:val="24"/>
          <w:szCs w:val="24"/>
        </w:rPr>
        <w:instrText>SEQ Table \* ARABIC</w:instrText>
      </w:r>
      <w:r>
        <w:rPr>
          <w:rFonts w:ascii="Times New Roman" w:hAnsi="Times New Roman" w:cs="Times New Roman"/>
          <w:color w:val="000000"/>
          <w:sz w:val="24"/>
          <w:szCs w:val="24"/>
        </w:rPr>
        <w:fldChar w:fldCharType="separate"/>
      </w:r>
      <w:r>
        <w:rPr>
          <w:rFonts w:ascii="Times New Roman" w:hAnsi="Times New Roman" w:cs="Times New Roman"/>
          <w:color w:val="000000"/>
          <w:sz w:val="24"/>
          <w:szCs w:val="24"/>
        </w:rPr>
        <w:t>6</w:t>
      </w:r>
      <w:r>
        <w:rPr>
          <w:rFonts w:ascii="Times New Roman" w:hAnsi="Times New Roman" w:cs="Times New Roman"/>
          <w:color w:val="000000"/>
          <w:sz w:val="24"/>
          <w:szCs w:val="24"/>
        </w:rPr>
        <w:fldChar w:fldCharType="end"/>
      </w:r>
      <w:r>
        <w:rPr>
          <w:rFonts w:ascii="Times New Roman" w:hAnsi="Times New Roman" w:cs="Times New Roman"/>
          <w:color w:val="000000"/>
          <w:sz w:val="24"/>
          <w:szCs w:val="24"/>
        </w:rPr>
        <w:t>: System Usability Score (SUS) used to determine the grade of the application.</w:t>
      </w:r>
      <w:bookmarkEnd w:id="16"/>
      <w:r>
        <w:rPr>
          <w:rFonts w:ascii="Times New Roman" w:hAnsi="Times New Roman" w:cs="Times New Roman"/>
          <w:color w:val="000000"/>
          <w:sz w:val="24"/>
          <w:szCs w:val="24"/>
        </w:rPr>
        <w:t xml:space="preserve"> </w:t>
      </w:r>
      <w:bookmarkStart w:id="17" w:name="_Toc79335699"/>
      <w:bookmarkEnd w:id="17"/>
    </w:p>
    <w:p w:rsidR="00214037" w:rsidRDefault="00214037">
      <w:pPr>
        <w:spacing w:line="360" w:lineRule="auto"/>
        <w:rPr>
          <w:rFonts w:ascii="Times New Roman" w:hAnsi="Times New Roman" w:cs="Times New Roman"/>
        </w:rPr>
      </w:pPr>
    </w:p>
    <w:p w:rsidR="00214037" w:rsidRDefault="00E82DAB">
      <w:pPr>
        <w:spacing w:line="360" w:lineRule="auto"/>
        <w:rPr>
          <w:rFonts w:ascii="Times New Roman" w:hAnsi="Times New Roman"/>
        </w:rPr>
      </w:pPr>
      <w:r>
        <w:rPr>
          <w:rFonts w:ascii="Times New Roman" w:hAnsi="Times New Roman" w:cs="Times New Roman"/>
        </w:rPr>
        <w:t>The additional four questions that were added to the standardised SUS questionnaire to explore the following points:</w:t>
      </w:r>
    </w:p>
    <w:p w:rsidR="00214037" w:rsidRDefault="00E82DAB">
      <w:pPr>
        <w:pStyle w:val="ListParagraph"/>
        <w:numPr>
          <w:ilvl w:val="0"/>
          <w:numId w:val="4"/>
        </w:numPr>
        <w:spacing w:line="360" w:lineRule="auto"/>
        <w:rPr>
          <w:rFonts w:ascii="Times New Roman" w:hAnsi="Times New Roman"/>
        </w:rPr>
      </w:pPr>
      <w:r>
        <w:rPr>
          <w:rFonts w:ascii="Times New Roman" w:hAnsi="Times New Roman" w:cs="Times New Roman"/>
        </w:rPr>
        <w:t>Realism of the 3D model of the brain</w:t>
      </w:r>
    </w:p>
    <w:p w:rsidR="00214037" w:rsidRDefault="00E82DAB">
      <w:pPr>
        <w:pStyle w:val="ListParagraph"/>
        <w:numPr>
          <w:ilvl w:val="0"/>
          <w:numId w:val="4"/>
        </w:numPr>
        <w:spacing w:line="360" w:lineRule="auto"/>
        <w:rPr>
          <w:rFonts w:ascii="Times New Roman" w:hAnsi="Times New Roman"/>
        </w:rPr>
      </w:pPr>
      <w:r>
        <w:rPr>
          <w:rFonts w:ascii="Times New Roman" w:hAnsi="Times New Roman" w:cs="Times New Roman"/>
        </w:rPr>
        <w:t>Whether or not the participants felt their knowledge of neuroanatomy improved after using the app</w:t>
      </w:r>
    </w:p>
    <w:p w:rsidR="00214037" w:rsidRDefault="00E82DAB">
      <w:pPr>
        <w:pStyle w:val="ListParagraph"/>
        <w:numPr>
          <w:ilvl w:val="0"/>
          <w:numId w:val="4"/>
        </w:numPr>
        <w:spacing w:line="360" w:lineRule="auto"/>
        <w:rPr>
          <w:rFonts w:ascii="Times New Roman" w:hAnsi="Times New Roman"/>
        </w:rPr>
      </w:pPr>
      <w:r>
        <w:rPr>
          <w:rFonts w:ascii="Times New Roman" w:hAnsi="Times New Roman" w:cs="Times New Roman"/>
        </w:rPr>
        <w:t xml:space="preserve">Whether or not being able to explore anatomical structures of the brain in both 3D and 2D </w:t>
      </w:r>
      <w:r>
        <w:rPr>
          <w:rFonts w:ascii="Times New Roman" w:hAnsi="Times New Roman" w:cs="Times New Roman"/>
        </w:rPr>
        <w:lastRenderedPageBreak/>
        <w:t>scenes improved the participants’ understanding of the subject</w:t>
      </w:r>
    </w:p>
    <w:p w:rsidR="00214037" w:rsidRDefault="00E82DAB">
      <w:pPr>
        <w:pStyle w:val="ListParagraph"/>
        <w:numPr>
          <w:ilvl w:val="0"/>
          <w:numId w:val="4"/>
        </w:numPr>
        <w:spacing w:line="360" w:lineRule="auto"/>
        <w:rPr>
          <w:rFonts w:ascii="Times New Roman" w:hAnsi="Times New Roman"/>
        </w:rPr>
      </w:pPr>
      <w:r>
        <w:rPr>
          <w:rFonts w:ascii="Times New Roman" w:hAnsi="Times New Roman" w:cs="Times New Roman"/>
        </w:rPr>
        <w:t>Whether or not the application was engaging enough and fun to use</w:t>
      </w:r>
    </w:p>
    <w:p w:rsidR="00214037" w:rsidRDefault="00E82DAB">
      <w:pPr>
        <w:pStyle w:val="ListParagraph"/>
        <w:spacing w:line="360" w:lineRule="auto"/>
        <w:rPr>
          <w:rFonts w:ascii="Times New Roman" w:hAnsi="Times New Roman"/>
        </w:rPr>
      </w:pPr>
      <w:r>
        <w:rPr>
          <w:rFonts w:ascii="Times New Roman" w:hAnsi="Times New Roman" w:cs="Times New Roman"/>
        </w:rPr>
        <w:t>Most of the participants thought that the 3D model looked realistic and felt that interacting with it improved their knowledge and understanding of neuroanatomy. A lot of participants made highly positive comments on design of the accompanying booklet and on the style of the illustrations.</w:t>
      </w:r>
    </w:p>
    <w:p w:rsidR="00214037" w:rsidRDefault="00E82DAB">
      <w:pPr>
        <w:pStyle w:val="ListParagraph"/>
        <w:spacing w:line="360" w:lineRule="auto"/>
        <w:ind w:left="0"/>
        <w:rPr>
          <w:rFonts w:ascii="Times New Roman" w:hAnsi="Times New Roman"/>
        </w:rPr>
      </w:pPr>
      <w:r>
        <w:rPr>
          <w:rFonts w:ascii="Times New Roman" w:hAnsi="Times New Roman" w:cs="Times New Roman"/>
        </w:rPr>
        <w:t>Adding more questions to the usability survey, such as the questions about realism of the 3D model and effectiveness of the app as a learning tool, made the survey more tailored and therefore more effective and useful for gathering user feedback in the specific context of this study. The results of the survey can be invaluable for making future improvements in the app design.</w:t>
      </w:r>
    </w:p>
    <w:p w:rsidR="00214037" w:rsidRDefault="00E82DAB">
      <w:pPr>
        <w:pStyle w:val="Caption"/>
        <w:spacing w:line="360" w:lineRule="auto"/>
        <w:rPr>
          <w:rFonts w:ascii="Times New Roman" w:hAnsi="Times New Roman"/>
          <w:sz w:val="24"/>
          <w:szCs w:val="24"/>
        </w:rPr>
      </w:pPr>
      <w:r>
        <w:rPr>
          <w:rFonts w:ascii="Times New Roman" w:hAnsi="Times New Roman" w:cs="Times New Roman"/>
          <w:color w:val="000000"/>
          <w:sz w:val="24"/>
          <w:szCs w:val="24"/>
        </w:rPr>
        <w:t>Figure 26: Self-Assessment of Usability.</w:t>
      </w:r>
    </w:p>
    <w:p w:rsidR="00214037" w:rsidRDefault="00E82DAB">
      <w:pPr>
        <w:pStyle w:val="Heading2"/>
        <w:rPr>
          <w:rFonts w:hint="eastAsia"/>
        </w:rPr>
      </w:pPr>
      <w:r>
        <w:rPr>
          <w:rStyle w:val="SubtleEmphasis"/>
          <w:rFonts w:ascii="Times New Roman" w:hAnsi="Times New Roman"/>
          <w:i w:val="0"/>
          <w:iCs w:val="0"/>
          <w:sz w:val="24"/>
          <w:szCs w:val="24"/>
        </w:rPr>
        <w:t>1.5</w:t>
      </w:r>
      <w:r>
        <w:rPr>
          <w:rStyle w:val="SubtleEmphasis"/>
          <w:rFonts w:ascii="Times New Roman" w:hAnsi="Times New Roman"/>
          <w:sz w:val="24"/>
          <w:szCs w:val="24"/>
        </w:rPr>
        <w:t xml:space="preserve"> </w:t>
      </w:r>
      <w:r>
        <w:rPr>
          <w:rStyle w:val="SubtleEmphasis"/>
          <w:rFonts w:ascii="Times New Roman" w:hAnsi="Times New Roman"/>
          <w:i w:val="0"/>
          <w:iCs w:val="0"/>
          <w:sz w:val="24"/>
          <w:szCs w:val="24"/>
        </w:rPr>
        <w:t>Discussion</w:t>
      </w:r>
    </w:p>
    <w:p w:rsidR="00214037" w:rsidRDefault="00214037">
      <w:pPr>
        <w:pStyle w:val="BodyText"/>
        <w:spacing w:after="0" w:line="360" w:lineRule="auto"/>
        <w:ind w:firstLine="720"/>
        <w:jc w:val="both"/>
        <w:rPr>
          <w:rFonts w:ascii="Times New Roman" w:eastAsia="Calibri" w:hAnsi="Times New Roman" w:cs="Times New Roman"/>
          <w:lang w:eastAsia="en-US" w:bidi="ar-SA"/>
        </w:rPr>
      </w:pPr>
    </w:p>
    <w:p w:rsidR="00214037" w:rsidRDefault="00E82DAB">
      <w:pPr>
        <w:pStyle w:val="Heading3"/>
        <w:rPr>
          <w:rFonts w:hint="eastAsia"/>
        </w:rPr>
      </w:pPr>
      <w:r>
        <w:rPr>
          <w:rStyle w:val="SubtleEmphasis"/>
          <w:rFonts w:ascii="Times New Roman" w:hAnsi="Times New Roman"/>
          <w:i w:val="0"/>
          <w:iCs w:val="0"/>
          <w:sz w:val="24"/>
          <w:szCs w:val="24"/>
        </w:rPr>
        <w:t>1.5.1 Design and 3D Modelling Processing</w:t>
      </w:r>
    </w:p>
    <w:p w:rsidR="00214037" w:rsidRDefault="00214037">
      <w:pPr>
        <w:pStyle w:val="BodyText"/>
        <w:spacing w:after="0" w:line="360" w:lineRule="auto"/>
        <w:ind w:firstLine="720"/>
        <w:jc w:val="both"/>
        <w:rPr>
          <w:rFonts w:ascii="Times New Roman" w:hAnsi="Times New Roman"/>
          <w:b/>
          <w:bCs/>
        </w:rPr>
      </w:pPr>
    </w:p>
    <w:p w:rsidR="00214037" w:rsidRDefault="00E82DAB">
      <w:pPr>
        <w:pStyle w:val="commentcontentpara"/>
        <w:spacing w:before="0" w:after="0" w:line="360" w:lineRule="auto"/>
        <w:jc w:val="both"/>
      </w:pPr>
      <w:r>
        <w:rPr>
          <w:rStyle w:val="SubtleEmphasis"/>
          <w:rFonts w:eastAsia="Calibri"/>
          <w:i w:val="0"/>
          <w:iCs w:val="0"/>
          <w:color w:val="000000"/>
          <w:lang w:eastAsia="en-US" w:bidi="ar-SA"/>
        </w:rPr>
        <w:t xml:space="preserve">A </w:t>
      </w:r>
      <w:proofErr w:type="spellStart"/>
      <w:r>
        <w:rPr>
          <w:rStyle w:val="SubtleEmphasis"/>
          <w:rFonts w:eastAsia="Calibri"/>
          <w:i w:val="0"/>
          <w:iCs w:val="0"/>
          <w:color w:val="000000"/>
          <w:lang w:eastAsia="en-US" w:bidi="ar-SA"/>
        </w:rPr>
        <w:t>MoSCoW</w:t>
      </w:r>
      <w:proofErr w:type="spellEnd"/>
      <w:r>
        <w:rPr>
          <w:rStyle w:val="SubtleEmphasis"/>
          <w:rFonts w:eastAsia="Calibri"/>
          <w:i w:val="0"/>
          <w:iCs w:val="0"/>
          <w:color w:val="000000"/>
          <w:lang w:eastAsia="en-US" w:bidi="ar-SA"/>
        </w:rPr>
        <w:t xml:space="preserve"> approach was undertaken to identify the major functionalities of the app and plan for efficient project management. It was a useful </w:t>
      </w:r>
      <w:proofErr w:type="gramStart"/>
      <w:r>
        <w:rPr>
          <w:rStyle w:val="SubtleEmphasis"/>
          <w:rFonts w:eastAsia="Calibri"/>
          <w:i w:val="0"/>
          <w:iCs w:val="0"/>
          <w:color w:val="000000"/>
          <w:lang w:eastAsia="en-US" w:bidi="ar-SA"/>
        </w:rPr>
        <w:t>approach,</w:t>
      </w:r>
      <w:proofErr w:type="gramEnd"/>
      <w:r>
        <w:rPr>
          <w:rStyle w:val="SubtleEmphasis"/>
          <w:rFonts w:eastAsia="Calibri"/>
          <w:i w:val="0"/>
          <w:iCs w:val="0"/>
          <w:color w:val="000000"/>
          <w:lang w:eastAsia="en-US" w:bidi="ar-SA"/>
        </w:rPr>
        <w:t xml:space="preserve"> however it did not highlight more fine requirements of the project. The next steps were </w:t>
      </w:r>
      <w:proofErr w:type="spellStart"/>
      <w:r>
        <w:rPr>
          <w:rStyle w:val="SubtleEmphasis"/>
          <w:rFonts w:eastAsia="Calibri"/>
          <w:i w:val="0"/>
          <w:iCs w:val="0"/>
          <w:color w:val="000000"/>
          <w:lang w:eastAsia="en-US" w:bidi="ar-SA"/>
        </w:rPr>
        <w:t>moodboard</w:t>
      </w:r>
      <w:proofErr w:type="spellEnd"/>
      <w:r>
        <w:rPr>
          <w:rStyle w:val="SubtleEmphasis"/>
          <w:rFonts w:eastAsia="Calibri"/>
          <w:i w:val="0"/>
          <w:iCs w:val="0"/>
          <w:color w:val="000000"/>
          <w:lang w:eastAsia="en-US" w:bidi="ar-SA"/>
        </w:rPr>
        <w:t xml:space="preserve"> and storyboard creation, which helped to present the finalised design provided guidance throughout the development stage of the project.</w:t>
      </w:r>
    </w:p>
    <w:p w:rsidR="00214037" w:rsidRDefault="00E82DAB">
      <w:pPr>
        <w:pStyle w:val="NormalWeb"/>
        <w:spacing w:line="360" w:lineRule="auto"/>
        <w:jc w:val="both"/>
      </w:pPr>
      <w:r>
        <w:rPr>
          <w:rStyle w:val="SubtleEmphasis"/>
          <w:rFonts w:eastAsia="Calibri"/>
          <w:i w:val="0"/>
          <w:iCs w:val="0"/>
          <w:color w:val="000000"/>
          <w:lang w:eastAsia="en-US" w:bidi="ar-SA"/>
        </w:rPr>
        <w:t xml:space="preserve">The 3D model of the brain was created using 3D Slicer, 3DS Max, and Maya. The first stage of the process, segmentation, was completed in 3D Slicer. As the desired outcome was a complex model consisting of several separate parts, segmentation had to be performed manually due to different neuroanatomical structures having similar density. Manual segmentation was a time-consuming process but was nevertheless completed within the timeframe allocated. </w:t>
      </w:r>
      <w:r>
        <w:rPr>
          <w:rStyle w:val="normaltextrun"/>
          <w:rFonts w:eastAsia="Calibri"/>
          <w:shd w:val="clear" w:color="auto" w:fill="FFFFFF"/>
          <w:lang w:eastAsia="en-US" w:bidi="ar-SA"/>
        </w:rPr>
        <w:t>Completed segmentations were then exported from 3D Slicer as models in </w:t>
      </w:r>
      <w:proofErr w:type="spellStart"/>
      <w:r>
        <w:rPr>
          <w:rStyle w:val="normaltextrun"/>
          <w:rFonts w:eastAsia="Calibri"/>
          <w:shd w:val="clear" w:color="auto" w:fill="FFFFFF"/>
          <w:lang w:eastAsia="en-US" w:bidi="ar-SA"/>
        </w:rPr>
        <w:t>obj</w:t>
      </w:r>
      <w:proofErr w:type="spellEnd"/>
      <w:r>
        <w:rPr>
          <w:rStyle w:val="normaltextrun"/>
          <w:rFonts w:eastAsia="Calibri"/>
          <w:shd w:val="clear" w:color="auto" w:fill="FFFFFF"/>
          <w:lang w:eastAsia="en-US" w:bidi="ar-SA"/>
        </w:rPr>
        <w:t xml:space="preserve"> format. </w:t>
      </w:r>
      <w:r>
        <w:rPr>
          <w:rStyle w:val="normaltextrun"/>
          <w:rFonts w:eastAsia="Calibri"/>
          <w:lang w:eastAsia="en-US" w:bidi="ar-SA"/>
        </w:rPr>
        <w:t xml:space="preserve">They were then imported to 3DS Max, where </w:t>
      </w:r>
      <w:proofErr w:type="spellStart"/>
      <w:r>
        <w:rPr>
          <w:rStyle w:val="normaltextrun"/>
          <w:rFonts w:eastAsia="Calibri"/>
          <w:lang w:eastAsia="en-US" w:bidi="ar-SA"/>
        </w:rPr>
        <w:t>polycount</w:t>
      </w:r>
      <w:proofErr w:type="spellEnd"/>
      <w:r>
        <w:rPr>
          <w:rStyle w:val="normaltextrun"/>
          <w:rFonts w:eastAsia="Calibri"/>
          <w:lang w:eastAsia="en-US" w:bidi="ar-SA"/>
        </w:rPr>
        <w:t xml:space="preserve">, originally very high, was significantly reduced using the automatic </w:t>
      </w:r>
      <w:proofErr w:type="spellStart"/>
      <w:r>
        <w:rPr>
          <w:rStyle w:val="normaltextrun"/>
          <w:rFonts w:eastAsia="Calibri"/>
          <w:lang w:eastAsia="en-US" w:bidi="ar-SA"/>
        </w:rPr>
        <w:t>ProOptimizer</w:t>
      </w:r>
      <w:proofErr w:type="spellEnd"/>
      <w:r>
        <w:rPr>
          <w:rStyle w:val="normaltextrun"/>
          <w:rFonts w:eastAsia="Calibri"/>
          <w:lang w:eastAsia="en-US" w:bidi="ar-SA"/>
        </w:rPr>
        <w:t xml:space="preserve"> tool</w:t>
      </w:r>
      <w:r>
        <w:rPr>
          <w:rStyle w:val="SubtleEmphasis"/>
          <w:rFonts w:eastAsia="Calibri"/>
          <w:i w:val="0"/>
          <w:iCs w:val="0"/>
          <w:color w:val="000000"/>
          <w:lang w:eastAsia="en-US" w:bidi="ar-SA"/>
        </w:rPr>
        <w:t xml:space="preserve">. Using </w:t>
      </w:r>
      <w:proofErr w:type="spellStart"/>
      <w:r>
        <w:rPr>
          <w:rStyle w:val="SubtleEmphasis"/>
          <w:rFonts w:eastAsia="Calibri"/>
          <w:i w:val="0"/>
          <w:iCs w:val="0"/>
          <w:color w:val="000000"/>
          <w:lang w:eastAsia="en-US" w:bidi="ar-SA"/>
        </w:rPr>
        <w:t>ProOptimizer</w:t>
      </w:r>
      <w:proofErr w:type="spellEnd"/>
      <w:r>
        <w:rPr>
          <w:rStyle w:val="SubtleEmphasis"/>
          <w:rFonts w:eastAsia="Calibri"/>
          <w:i w:val="0"/>
          <w:iCs w:val="0"/>
          <w:color w:val="000000"/>
          <w:lang w:eastAsia="en-US" w:bidi="ar-SA"/>
        </w:rPr>
        <w:t xml:space="preserve"> allowed to save a lot of time, however some manual adjustments were required to further optimise the mesh. Automatic </w:t>
      </w:r>
      <w:proofErr w:type="spellStart"/>
      <w:r>
        <w:rPr>
          <w:rStyle w:val="normaltextrun"/>
          <w:rFonts w:eastAsia="Calibri"/>
          <w:shd w:val="clear" w:color="auto" w:fill="FFFFFF"/>
          <w:lang w:eastAsia="en-US" w:bidi="ar-SA"/>
        </w:rPr>
        <w:t>Retopology</w:t>
      </w:r>
      <w:proofErr w:type="spellEnd"/>
      <w:r>
        <w:rPr>
          <w:rStyle w:val="normaltextrun"/>
          <w:rFonts w:eastAsia="Calibri"/>
          <w:shd w:val="clear" w:color="auto" w:fill="FFFFFF"/>
          <w:lang w:eastAsia="en-US" w:bidi="ar-SA"/>
        </w:rPr>
        <w:t xml:space="preserve"> tool was then applied to make the mesh suitable for texturing. This tool was highly effective, although, just like </w:t>
      </w:r>
      <w:proofErr w:type="spellStart"/>
      <w:r>
        <w:rPr>
          <w:rStyle w:val="normaltextrun"/>
          <w:rFonts w:eastAsia="Calibri"/>
          <w:shd w:val="clear" w:color="auto" w:fill="FFFFFF"/>
          <w:lang w:eastAsia="en-US" w:bidi="ar-SA"/>
        </w:rPr>
        <w:t>ProOptimizer</w:t>
      </w:r>
      <w:proofErr w:type="spellEnd"/>
      <w:r>
        <w:rPr>
          <w:rStyle w:val="normaltextrun"/>
          <w:rFonts w:eastAsia="Calibri"/>
          <w:shd w:val="clear" w:color="auto" w:fill="FFFFFF"/>
          <w:lang w:eastAsia="en-US" w:bidi="ar-SA"/>
        </w:rPr>
        <w:t>, it required some additional touches. Although the</w:t>
      </w:r>
      <w:r>
        <w:rPr>
          <w:rStyle w:val="normaltextrun"/>
          <w:rFonts w:eastAsia="Calibri"/>
          <w:u w:val="single"/>
          <w:shd w:val="clear" w:color="auto" w:fill="FFFFFF"/>
          <w:lang w:eastAsia="en-US" w:bidi="ar-SA"/>
        </w:rPr>
        <w:t xml:space="preserve"> </w:t>
      </w:r>
      <w:r>
        <w:rPr>
          <w:rStyle w:val="normaltextrun"/>
          <w:rFonts w:eastAsia="Calibri"/>
          <w:shd w:val="clear" w:color="auto" w:fill="FFFFFF"/>
          <w:lang w:eastAsia="en-US" w:bidi="ar-SA"/>
        </w:rPr>
        <w:t xml:space="preserve">3D model of the brain as a whole was incredibly complex, its individual parts were represented as relatively simple shapes. This allowed Pro-Optimizer and </w:t>
      </w:r>
      <w:proofErr w:type="spellStart"/>
      <w:r>
        <w:rPr>
          <w:rStyle w:val="normaltextrun"/>
          <w:rFonts w:eastAsia="Calibri"/>
          <w:shd w:val="clear" w:color="auto" w:fill="FFFFFF"/>
          <w:lang w:eastAsia="en-US" w:bidi="ar-SA"/>
        </w:rPr>
        <w:t>Retopology</w:t>
      </w:r>
      <w:proofErr w:type="spellEnd"/>
      <w:r>
        <w:rPr>
          <w:rStyle w:val="normaltextrun"/>
          <w:rFonts w:eastAsia="Calibri"/>
          <w:shd w:val="clear" w:color="auto" w:fill="FFFFFF"/>
          <w:lang w:eastAsia="en-US" w:bidi="ar-SA"/>
        </w:rPr>
        <w:t xml:space="preserve"> tools to dramatically reduce </w:t>
      </w:r>
      <w:proofErr w:type="spellStart"/>
      <w:r>
        <w:rPr>
          <w:rStyle w:val="normaltextrun"/>
          <w:rFonts w:eastAsia="Calibri"/>
          <w:shd w:val="clear" w:color="auto" w:fill="FFFFFF"/>
          <w:lang w:eastAsia="en-US" w:bidi="ar-SA"/>
        </w:rPr>
        <w:t>polycount</w:t>
      </w:r>
      <w:proofErr w:type="spellEnd"/>
      <w:r>
        <w:rPr>
          <w:rStyle w:val="normaltextrun"/>
          <w:rFonts w:eastAsia="Calibri"/>
          <w:shd w:val="clear" w:color="auto" w:fill="FFFFFF"/>
          <w:lang w:eastAsia="en-US" w:bidi="ar-SA"/>
        </w:rPr>
        <w:t xml:space="preserve"> of each part of the model, but still maintain anatomically correct shape and look of the brain structures. Due to carefully performed segmentation, the meshes had no major issues. A small number of floating vertices were welded together, and a small number of holes were closed manually, before applying Pro-Optimizer and </w:t>
      </w:r>
      <w:proofErr w:type="spellStart"/>
      <w:r>
        <w:rPr>
          <w:rStyle w:val="normaltextrun"/>
          <w:rFonts w:eastAsia="Calibri"/>
          <w:shd w:val="clear" w:color="auto" w:fill="FFFFFF"/>
          <w:lang w:eastAsia="en-US" w:bidi="ar-SA"/>
        </w:rPr>
        <w:lastRenderedPageBreak/>
        <w:t>Retopology</w:t>
      </w:r>
      <w:proofErr w:type="spellEnd"/>
      <w:r>
        <w:rPr>
          <w:rStyle w:val="normaltextrun"/>
          <w:rFonts w:eastAsia="Calibri"/>
          <w:shd w:val="clear" w:color="auto" w:fill="FFFFFF"/>
          <w:lang w:eastAsia="en-US" w:bidi="ar-SA"/>
        </w:rPr>
        <w:t xml:space="preserve"> tools, so the whole modelling process went smoothly. Texturing using seamless textures was completed in Maya and Unity. Cortex lobes and cerebellum lost some detail during polygon reduction and </w:t>
      </w:r>
      <w:proofErr w:type="spellStart"/>
      <w:r>
        <w:rPr>
          <w:rStyle w:val="normaltextrun"/>
          <w:rFonts w:eastAsia="Calibri"/>
          <w:shd w:val="clear" w:color="auto" w:fill="FFFFFF"/>
          <w:lang w:eastAsia="en-US" w:bidi="ar-SA"/>
        </w:rPr>
        <w:t>retopology</w:t>
      </w:r>
      <w:proofErr w:type="spellEnd"/>
      <w:r>
        <w:rPr>
          <w:rStyle w:val="normaltextrun"/>
          <w:rFonts w:eastAsia="Calibri"/>
          <w:shd w:val="clear" w:color="auto" w:fill="FFFFFF"/>
          <w:lang w:eastAsia="en-US" w:bidi="ar-SA"/>
        </w:rPr>
        <w:t xml:space="preserve"> processes, but this was compensated by applying normal maps in Unity. This allowed to keep number of polygons low, while still maintaining realistic look of the model.</w:t>
      </w:r>
    </w:p>
    <w:p w:rsidR="00214037" w:rsidRDefault="00E82DAB">
      <w:pPr>
        <w:pStyle w:val="Heading3"/>
        <w:rPr>
          <w:rFonts w:hint="eastAsia"/>
        </w:rPr>
      </w:pPr>
      <w:r>
        <w:rPr>
          <w:rStyle w:val="SubtleEmphasis"/>
          <w:rFonts w:ascii="Times New Roman" w:eastAsia="Calibri" w:hAnsi="Times New Roman" w:cs="Times New Roman"/>
          <w:i w:val="0"/>
          <w:iCs w:val="0"/>
          <w:color w:val="000000"/>
          <w:sz w:val="24"/>
          <w:szCs w:val="24"/>
          <w:lang w:eastAsia="en-US" w:bidi="ar-SA"/>
        </w:rPr>
        <w:t>1.5.2 Critical Reflection about Experimental Outcomes</w:t>
      </w:r>
    </w:p>
    <w:p w:rsidR="00214037" w:rsidRDefault="00214037">
      <w:pPr>
        <w:pStyle w:val="BodyText"/>
        <w:spacing w:after="0" w:line="360" w:lineRule="auto"/>
        <w:ind w:firstLine="720"/>
        <w:jc w:val="both"/>
        <w:rPr>
          <w:rFonts w:ascii="Times New Roman" w:hAnsi="Times New Roman"/>
          <w:b/>
          <w:bCs/>
        </w:rPr>
      </w:pPr>
    </w:p>
    <w:p w:rsidR="00214037" w:rsidRDefault="00E82DAB">
      <w:pPr>
        <w:spacing w:line="360" w:lineRule="auto"/>
        <w:jc w:val="both"/>
      </w:pPr>
      <w:r>
        <w:rPr>
          <w:rFonts w:ascii="Times New Roman" w:hAnsi="Times New Roman"/>
        </w:rPr>
        <w:t xml:space="preserve">Neuroanatomy is a discipline that many students find extremely complex and difficult to grasp (Edwards-Bailey et al., 2021). </w:t>
      </w:r>
      <w:r>
        <w:rPr>
          <w:rStyle w:val="SubtleEmphasis"/>
          <w:rFonts w:ascii="Times New Roman" w:eastAsia="Calibri" w:hAnsi="Times New Roman" w:cs="Times New Roman"/>
          <w:i w:val="0"/>
          <w:iCs w:val="0"/>
          <w:color w:val="000000"/>
          <w:lang w:eastAsia="en-US" w:bidi="ar-SA"/>
        </w:rPr>
        <w:t>The application has shown to be a successful medium for improving the participants’ knowledge of neuroanatomy and proven to be a fun and engaging tool for learning the basics. The collated data clearly demonstrates significant improvement of the participants’ neuroanatomy knowledge after using the app. However, the base level of knowledge of the participants varied significantly and it needs to be taken into consideration. In addition, due to time restrictions, it was impossible to assess whether the application improves knowledge retention on a longer period of time. T</w:t>
      </w:r>
      <w:r>
        <w:rPr>
          <w:rStyle w:val="SubtleEmphasis"/>
          <w:rFonts w:ascii="Times New Roman" w:eastAsia="Calibri" w:hAnsi="Times New Roman" w:cs="Times New Roman"/>
          <w:i w:val="0"/>
          <w:iCs w:val="0"/>
          <w:color w:val="000000"/>
          <w:shd w:val="clear" w:color="auto" w:fill="FFFFFF"/>
          <w:lang w:eastAsia="en-US" w:bidi="ar-SA"/>
        </w:rPr>
        <w:t>hen, the uncontrolled nature of the experiment design can also be considered problematic. Effectively,</w:t>
      </w:r>
      <w:r>
        <w:rPr>
          <w:rStyle w:val="SubtleEmphasis"/>
          <w:rFonts w:ascii="Times New Roman" w:eastAsia="Calibri" w:hAnsi="Times New Roman" w:cs="Times New Roman"/>
          <w:i w:val="0"/>
          <w:iCs w:val="0"/>
          <w:color w:val="000000"/>
          <w:lang w:eastAsia="en-US" w:bidi="ar-SA"/>
        </w:rPr>
        <w:t xml:space="preserve"> seven questions from the questionnaires were issued from the quiz within the application. There might be possible bias from participants remembering from their answer when using the quiz. Consequently, further testing is needed to assess long term retention of knowledge. Also, due to the nature of the experiment where it was impossible to observe the participants, there is a possibility that the participants could have been consulting additional resources to help with the post-test questionnaire.</w:t>
      </w:r>
    </w:p>
    <w:p w:rsidR="00214037" w:rsidRDefault="00214037">
      <w:pPr>
        <w:spacing w:line="360" w:lineRule="auto"/>
        <w:jc w:val="both"/>
        <w:rPr>
          <w:rStyle w:val="SubtleEmphasis"/>
          <w:rFonts w:ascii="Times New Roman" w:eastAsia="Calibri" w:hAnsi="Times New Roman" w:cs="Times New Roman"/>
          <w:i w:val="0"/>
          <w:iCs w:val="0"/>
          <w:color w:val="000000"/>
          <w:lang w:eastAsia="en-US" w:bidi="ar-SA"/>
        </w:rPr>
      </w:pPr>
    </w:p>
    <w:p w:rsidR="00214037" w:rsidRDefault="00E82DAB">
      <w:pPr>
        <w:spacing w:line="360" w:lineRule="auto"/>
        <w:jc w:val="both"/>
      </w:pPr>
      <w:r>
        <w:rPr>
          <w:rStyle w:val="SubtleEmphasis"/>
          <w:rFonts w:ascii="Times New Roman" w:eastAsia="Calibri" w:hAnsi="Times New Roman" w:cs="Times New Roman"/>
          <w:i w:val="0"/>
          <w:iCs w:val="0"/>
          <w:color w:val="000000"/>
          <w:lang w:eastAsia="en-US" w:bidi="ar-SA"/>
        </w:rPr>
        <w:t xml:space="preserve">The application scored high in usability testing, which was above the benchmark rating of 68. The data obtained shows that the vast majority of the participants considered the application to be intuitive and easy to use. All the participants agreed that being able to see brain in both 2D and 3D modes improved their understanding of its anatomy. The accompanying PDF booklet also received highly positive feedback regarding its design and educational value. The negative feedback provided by one of the participants resulted from the application being used on a smartphone rather than a tablet, which lead to some visual elements of the app being distorted. </w:t>
      </w:r>
    </w:p>
    <w:p w:rsidR="00214037" w:rsidRDefault="00214037">
      <w:pPr>
        <w:spacing w:line="360" w:lineRule="auto"/>
        <w:jc w:val="both"/>
        <w:rPr>
          <w:rFonts w:cs="Times New Roman"/>
        </w:rPr>
      </w:pPr>
    </w:p>
    <w:p w:rsidR="00214037" w:rsidRDefault="00E82DAB">
      <w:pPr>
        <w:spacing w:line="360" w:lineRule="auto"/>
        <w:jc w:val="both"/>
        <w:rPr>
          <w:rFonts w:ascii="Times New Roman" w:hAnsi="Times New Roman"/>
        </w:rPr>
      </w:pPr>
      <w:r>
        <w:rPr>
          <w:rFonts w:ascii="Times New Roman" w:hAnsi="Times New Roman" w:cs="Times New Roman"/>
        </w:rPr>
        <w:t>Further testing with larger number of participants would benefit this study by allowing to consolidate and confirm the results. Observing the participants’ interactions with the app would also be helpful for improving evaluation of the knowledge acquisition and understanding of the strong and weak aspects of the application design (e.g., UI and UX).</w:t>
      </w:r>
    </w:p>
    <w:p w:rsidR="00214037" w:rsidRDefault="00214037">
      <w:pPr>
        <w:spacing w:line="360" w:lineRule="auto"/>
        <w:ind w:firstLine="720"/>
        <w:jc w:val="both"/>
        <w:rPr>
          <w:rFonts w:ascii="Times New Roman" w:hAnsi="Times New Roman"/>
        </w:rPr>
      </w:pPr>
    </w:p>
    <w:p w:rsidR="00214037" w:rsidRDefault="00E82DAB">
      <w:pPr>
        <w:pStyle w:val="Heading2"/>
        <w:rPr>
          <w:rFonts w:ascii="Times New Roman" w:hAnsi="Times New Roman"/>
        </w:rPr>
      </w:pPr>
      <w:r>
        <w:rPr>
          <w:rFonts w:ascii="Times New Roman" w:hAnsi="Times New Roman"/>
          <w:sz w:val="24"/>
          <w:szCs w:val="24"/>
        </w:rPr>
        <w:t>1.6 Future Development</w:t>
      </w:r>
    </w:p>
    <w:p w:rsidR="00214037" w:rsidRDefault="00214037">
      <w:pPr>
        <w:pStyle w:val="Heading3"/>
        <w:rPr>
          <w:rFonts w:hint="eastAsia"/>
          <w:sz w:val="24"/>
          <w:szCs w:val="24"/>
        </w:rPr>
      </w:pPr>
      <w:bookmarkStart w:id="18" w:name="_Toc79335707"/>
      <w:bookmarkEnd w:id="18"/>
    </w:p>
    <w:p w:rsidR="00214037" w:rsidRDefault="00E82DAB">
      <w:pPr>
        <w:pStyle w:val="NormalWeb"/>
        <w:spacing w:line="360" w:lineRule="auto"/>
      </w:pPr>
      <w:r>
        <w:t>Although the research aim was met, there are still a number of improvements that could be implemented in the future.</w:t>
      </w:r>
    </w:p>
    <w:p w:rsidR="00214037" w:rsidRDefault="00E82DAB">
      <w:pPr>
        <w:pStyle w:val="NormalWeb"/>
        <w:spacing w:line="360" w:lineRule="auto"/>
      </w:pPr>
      <w:r>
        <w:t>The quiz scene could be improved in a number of ways. The pool of questions could be larger to give the user more opportunity to test and improve their knowledge of the material. The gradient overlay (green for correct answers and red for the wrong ones) can be problematic for users suffering from red-green colour blindness. The text labels “Correct!” and “Incorrect!” partly alleviate this problem, however, the interface still might be perceived as unintuitive by users with red-green colour vision deficiency.</w:t>
      </w:r>
    </w:p>
    <w:p w:rsidR="00214037" w:rsidRDefault="00E82DAB">
      <w:pPr>
        <w:pStyle w:val="NormalWeb"/>
        <w:spacing w:line="360" w:lineRule="auto"/>
      </w:pPr>
      <w:r>
        <w:t>Several participants mentioned that they would prefer 3D models in the AR scene to be more interactive. The 3D scene received very positive feedback, however, one of the participants suggested that pop-up windows appearing when individual brain structures are clicked to provide user with more information would be very helpful. Another participant mentioned that they would like to be able to rotate 3D model in the 3D scene along X axis, as well as Y axis. They also reported distortion of the visuals when using the app on the smartphone, instead of the tablet.</w:t>
      </w:r>
    </w:p>
    <w:p w:rsidR="00214037" w:rsidRDefault="00E82DAB">
      <w:pPr>
        <w:pStyle w:val="NormalWeb"/>
        <w:spacing w:line="360" w:lineRule="auto"/>
      </w:pPr>
      <w:r>
        <w:t>Further testing with larger number of participants and for a longer period of time is required to validate the results. Observing the way participants interact with the application would reveal a lot of shortcomings, as well as highlight the strong aspects of the app in respect of usability. Testing the application on a larger variety of devices with different screen sizes / ratios would allow to optimise the design further. Increasing the time of the experiment would benefit this study as it would allow evaluate long-term knowledge retention.</w:t>
      </w:r>
    </w:p>
    <w:p w:rsidR="00214037" w:rsidRDefault="00E82DAB">
      <w:pPr>
        <w:pStyle w:val="Heading2"/>
        <w:spacing w:line="360" w:lineRule="auto"/>
        <w:rPr>
          <w:rFonts w:ascii="Times New Roman" w:hAnsi="Times New Roman"/>
        </w:rPr>
      </w:pPr>
      <w:r>
        <w:rPr>
          <w:rFonts w:ascii="Times New Roman" w:hAnsi="Times New Roman"/>
          <w:sz w:val="24"/>
          <w:szCs w:val="24"/>
        </w:rPr>
        <w:t>1.7 Conclusion</w:t>
      </w:r>
    </w:p>
    <w:p w:rsidR="00214037" w:rsidRDefault="00E82DAB">
      <w:pPr>
        <w:pStyle w:val="NormalWeb"/>
        <w:spacing w:line="360" w:lineRule="auto"/>
      </w:pPr>
      <w:bookmarkStart w:id="19" w:name="move95158324"/>
      <w:r>
        <w:t>Neuroanatomy is considered to be a challenging discipline that many students find extremely hard to master, and, as a result, might feel anxious and discouraged</w:t>
      </w:r>
      <w:ins w:id="20" w:author="Matt Admin" w:date="2022-02-11T13:28:00Z">
        <w:r>
          <w:t>.</w:t>
        </w:r>
      </w:ins>
      <w:ins w:id="21" w:author="Matt Admin" w:date="2022-02-11T13:29:00Z">
        <w:r>
          <w:t xml:space="preserve"> </w:t>
        </w:r>
      </w:ins>
      <w:r>
        <w:t>A lot of anxiety associated with studying neuroanatomy stems from the inability of students to visualise anatomical structures of the brain in 3D. This presents a serious problem, considering the high demand for such specialists (</w:t>
      </w:r>
      <w:proofErr w:type="spellStart"/>
      <w:r>
        <w:t>Sotgiu</w:t>
      </w:r>
      <w:proofErr w:type="spellEnd"/>
      <w:r>
        <w:t xml:space="preserve"> et al., 2020). </w:t>
      </w:r>
      <w:bookmarkEnd w:id="19"/>
      <w:r>
        <w:t xml:space="preserve"> This research aimed to fill that gap providing an educational mobile app for Android that could be used as an introduction to neuroanatomy. AR and 3D-based learning tools can potentially contribute to alleviating this problem. AR and 3D technologies are commonly </w:t>
      </w:r>
      <w:r>
        <w:lastRenderedPageBreak/>
        <w:t xml:space="preserve">perceived more engaging and enjoyable than traditional learning tools, such as textbooks </w:t>
      </w:r>
      <w:r>
        <w:fldChar w:fldCharType="begin"/>
      </w:r>
      <w:r>
        <w:instrText>ADDIN CSL_CITATION {"citationItems":[{"id":"ITEM-1","itemData":{"DOI":"10.1016/j.aanat.2017.09.011","ISSN":"16180402","PMID":"29017852","abstract":"When preparing young medical students for clinical activity, it is indispensable to acquaint them with anatomical section images which enable them to use the clinical application of imaging methods. A new Augmented Reality Magic Mirror (AR MM) system, which provides the advantage of a novel, interactive learning tool in addition to a regular dissection course, was therefore tested and evaluated by 880 first-year medical students as part of the macroscopic anatomy course in 2015/16 at Ludwig-Maximilians-Universität (LMU) in Munich. The system consists of an RGB-D sensor as a real-time tracking device, which enables the system to link a deposited section image to the projection of the user's body, as well as a large display mimicking a real-world physical mirror. Using gesture input, the users have the ability to interactively explore radiological images in different anatomical intersection planes. We designed a tutorial during which students worked with the system in groups of about 12 and evaluated the results. Subsequently, each participant was asked to assess the system's value by filling out a Likert-scale questionnaire. The respondents approved all statements which stressed the potential of the system to serve as an additional learning resource for anatomical education. In this case, emphasis was put on active learning, 3-dimensional understanding, and a better comprehension of the course of structures. We are convinced that such an AR MM system can be beneficially installed into anatomical education in order to prepare medical students more effectively for the clinical standards and for more interactive, student-centered learning.","author":[{"dropping-particle":"","family":"Kugelmann","given":"Daniela","non-dropping-particle":"","parse-names":false,"suffix":""},{"dropping-particle":"","family":"Stratmann","given":"Leonard","non-dropping-particle":"","parse-names":false,"suffix":""},{"dropping-particle":"","family":"Nühlen","given":"Nils","non-dropping-particle":"","parse-names":false,"suffix":""},{"dropping-particle":"","family":"Bork","given":"Felix","non-dropping-particle":"","parse-names":false,"suffix":""},{"dropping-particle":"","family":"Hoffmann","given":"Saskia","non-dropping-particle":"","parse-names":false,"suffix":""},{"dropping-particle":"","family":"Samarbarksh","given":"Golbarg","non-dropping-particle":"","parse-names":false,"suffix":""},{"dropping-particle":"","family":"Pferschy","given":"Anna","non-dropping-particle":"","parse-names":false,"suffix":""},{"dropping-particle":"","family":"Heide","given":"Anna Maria","non-dropping-particle":"von der","parse-names":false,"suffix":""},{"dropping-particle":"","family":"Eimannsberger","given":"Andreas","non-dropping-particle":"","parse-names":false,"suffix":""},{"dropping-particle":"","family":"Fallavollita","given":"Pascal","non-dropping-particle":"","parse-names":false,"suffix":""},{"dropping-particle":"","family":"Navab","given":"Nassir","non-dropping-particle":"","parse-names":false,"suffix":""},{"dropping-particle":"","family":"Waschke","given":"Jens","non-dropping-particle":"","parse-names":false,"suffix":""}],"container-title":"Annals of Anatomy","id":"ITEM-1","issued":{"date-parts":[["2018","1","1"]]},"page":"71-77","publisher":"Elsevier GmbH","title":"An Augmented Reality magic mirror as additive teaching device for gross anatomy","type":"article-journal","volume":"215"},"uris":["http://www.mendeley.com/documents/?uuid=3e289b21-bdcb-36e6-9c67-942053acd432"]},{"id":"ITEM-2","itemData":{"DOI":"10.1111/medu.13843","ISSN":"13652923","PMID":"30859593","author":[{"dropping-particle":"","family":"Weeks","given":"Joanna K.","non-dropping-particle":"","parse-names":false,"suffix":""},{"dropping-particle":"","family":"Amiel","given":"Jonathan M.","non-dropping-particle":"","parse-names":false,"suffix":""}],"container-title":"Medical Education","id":"ITEM-2","issue":"5","issued":{"date-parts":[["2019"]]},"page":"516-517","title":"Enhancing neuroanatomy education with augmented reality","type":"article-journal","volume":"53"},"uris":["http://www.mendeley.com/documents/?uuid=5c6a847d-a1cb-4a78-b2a9-5cef6fcd2b57"]}],"mendeley":{"formattedCitation":"(Kugelmann &lt;i&gt;et al.&lt;/i&gt;, 2018; Weeks and Amiel, 2019)","plainTextFormattedCitation":"(Kugelmann et al., 2018; Weeks and Amiel, 2019)","previouslyFormattedCitation":"(Kugelmann &lt;i&gt;et al.&lt;/i&gt;, 2018; Weeks and Amiel, 2019)"},"properties":{"noteIndex":0},"schema":"https://github.com/citation-style-language/schema/raw/master/csl-citation.json"}</w:instrText>
      </w:r>
      <w:r>
        <w:fldChar w:fldCharType="separate"/>
      </w:r>
      <w:r>
        <w:t xml:space="preserve">(Kugelmann </w:t>
      </w:r>
      <w:r>
        <w:rPr>
          <w:i/>
        </w:rPr>
        <w:t>et al.</w:t>
      </w:r>
      <w:r>
        <w:t>, 2018; Weeks and Amiel, 2019)</w:t>
      </w:r>
      <w:r>
        <w:fldChar w:fldCharType="end"/>
      </w:r>
      <w:r>
        <w:t>.  An interactive AR and 3D-based app for Android-based mobile devices was developed during this project. The application allows user to interact with anatomically accurate 3D model of the brain in AR and 3D modes, as well as explore labelled 2D illustrations and MRI scans, featuring different anatomical parts of the brain. The accompanying booklet received highly positive feedback from the participants and was perceived as a useful learning aid as well.</w:t>
      </w:r>
    </w:p>
    <w:p w:rsidR="00214037" w:rsidRDefault="00E82DAB">
      <w:pPr>
        <w:pStyle w:val="NormalWeb"/>
        <w:spacing w:line="360" w:lineRule="auto"/>
      </w:pPr>
      <w:r>
        <w:t>The resulting application was successful at improving users’ knowledge of neuroanatomy, as well as their experience with this challenging section of anatomy, through experimentation. Further developments of this app should be undertaken to increase its educational value for the users. Feedback and suggestions provided by the participants who took time to test the application should be implemented in these developments.</w:t>
      </w:r>
    </w:p>
    <w:p w:rsidR="00214037" w:rsidRDefault="00E82DAB">
      <w:pPr>
        <w:pStyle w:val="NormalWeb"/>
        <w:spacing w:line="360" w:lineRule="auto"/>
        <w:jc w:val="both"/>
      </w:pPr>
      <w:r>
        <w:t>Although this application still requires some adjustments and refinements, it can be used at this stage as a resource for learning and reviewing anatomy of the brain. Nevertheless, more testing is indeed needed to consolidate encouraging experimental outcomes results.</w:t>
      </w:r>
    </w:p>
    <w:p w:rsidR="00214037" w:rsidRDefault="00214037">
      <w:pPr>
        <w:pStyle w:val="Heading3"/>
        <w:rPr>
          <w:rFonts w:hint="eastAsia"/>
          <w:sz w:val="24"/>
          <w:szCs w:val="24"/>
        </w:rPr>
      </w:pPr>
    </w:p>
    <w:sectPr w:rsidR="00214037">
      <w:pgSz w:w="11906" w:h="16838"/>
      <w:pgMar w:top="1134" w:right="1134" w:bottom="1134" w:left="1134" w:header="0" w:footer="0" w:gutter="0"/>
      <w:cols w:space="720"/>
      <w:formProt w:val="0"/>
      <w:docGrid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Liberation Mono">
    <w:altName w:val="Courier New"/>
    <w:charset w:val="00"/>
    <w:family w:val="roman"/>
    <w:pitch w:val="variable"/>
  </w:font>
  <w:font w:name="NSimSun">
    <w:panose1 w:val="02010609030101010101"/>
    <w:charset w:val="86"/>
    <w:family w:val="modern"/>
    <w:pitch w:val="fixed"/>
    <w:sig w:usb0="00000283" w:usb1="288F0000" w:usb2="00000016" w:usb3="00000000" w:csb0="00040001" w:csb1="00000000"/>
  </w:font>
  <w:font w:name="Centaur">
    <w:panose1 w:val="02030504050205020304"/>
    <w:charset w:val="00"/>
    <w:family w:val="roman"/>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D5D73"/>
    <w:multiLevelType w:val="multilevel"/>
    <w:tmpl w:val="9040705C"/>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D8C76F7"/>
    <w:multiLevelType w:val="multilevel"/>
    <w:tmpl w:val="8D8A6A0A"/>
    <w:lvl w:ilvl="0">
      <w:start w:val="4"/>
      <w:numFmt w:val="decimal"/>
      <w:lvlText w:val="%1."/>
      <w:lvlJc w:val="left"/>
      <w:pPr>
        <w:tabs>
          <w:tab w:val="num" w:pos="720"/>
        </w:tabs>
        <w:ind w:left="720" w:hanging="360"/>
      </w:pPr>
      <w:rPr>
        <w:rFonts w:ascii="Times New Roman" w:hAnsi="Times New Roman" w:cs="Times New Roman"/>
        <w:sz w:val="24"/>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abstractNum w:abstractNumId="2">
    <w:nsid w:val="493C3CFC"/>
    <w:multiLevelType w:val="multilevel"/>
    <w:tmpl w:val="855213C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nsid w:val="6B0C7814"/>
    <w:multiLevelType w:val="multilevel"/>
    <w:tmpl w:val="B272355C"/>
    <w:lvl w:ilvl="0">
      <w:start w:val="1"/>
      <w:numFmt w:val="decimal"/>
      <w:lvlText w:val="%1."/>
      <w:lvlJc w:val="left"/>
      <w:pPr>
        <w:tabs>
          <w:tab w:val="num" w:pos="720"/>
        </w:tabs>
        <w:ind w:left="720" w:hanging="360"/>
      </w:pPr>
      <w:rPr>
        <w:rFonts w:ascii="Times New Roman" w:eastAsia="Times New Roman" w:hAnsi="Times New Roman" w:cs="Times New Roman"/>
        <w:sz w:val="24"/>
      </w:rPr>
    </w:lvl>
    <w:lvl w:ilvl="1">
      <w:start w:val="1"/>
      <w:numFmt w:val="decimal"/>
      <w:lvlText w:val="%1.%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3.%4."/>
      <w:lvlJc w:val="left"/>
      <w:pPr>
        <w:tabs>
          <w:tab w:val="num" w:pos="2880"/>
        </w:tabs>
        <w:ind w:left="2880" w:hanging="360"/>
      </w:pPr>
      <w:rPr>
        <w:rFonts w:cs="Times New Roman"/>
      </w:rPr>
    </w:lvl>
    <w:lvl w:ilvl="4">
      <w:start w:val="1"/>
      <w:numFmt w:val="decimal"/>
      <w:lvlText w:val="%4.%5."/>
      <w:lvlJc w:val="left"/>
      <w:pPr>
        <w:tabs>
          <w:tab w:val="num" w:pos="3600"/>
        </w:tabs>
        <w:ind w:left="3600" w:hanging="360"/>
      </w:pPr>
      <w:rPr>
        <w:rFonts w:cs="Times New Roman"/>
      </w:rPr>
    </w:lvl>
    <w:lvl w:ilvl="5">
      <w:start w:val="1"/>
      <w:numFmt w:val="decimal"/>
      <w:lvlText w:val="%5.%6."/>
      <w:lvlJc w:val="left"/>
      <w:pPr>
        <w:tabs>
          <w:tab w:val="num" w:pos="4320"/>
        </w:tabs>
        <w:ind w:left="4320" w:hanging="360"/>
      </w:pPr>
      <w:rPr>
        <w:rFonts w:cs="Times New Roman"/>
      </w:rPr>
    </w:lvl>
    <w:lvl w:ilvl="6">
      <w:start w:val="1"/>
      <w:numFmt w:val="decimal"/>
      <w:lvlText w:val="%6.%7."/>
      <w:lvlJc w:val="left"/>
      <w:pPr>
        <w:tabs>
          <w:tab w:val="num" w:pos="5040"/>
        </w:tabs>
        <w:ind w:left="5040" w:hanging="360"/>
      </w:pPr>
      <w:rPr>
        <w:rFonts w:cs="Times New Roman"/>
      </w:rPr>
    </w:lvl>
    <w:lvl w:ilvl="7">
      <w:start w:val="1"/>
      <w:numFmt w:val="decimal"/>
      <w:lvlText w:val="%7.%8."/>
      <w:lvlJc w:val="left"/>
      <w:pPr>
        <w:tabs>
          <w:tab w:val="num" w:pos="5760"/>
        </w:tabs>
        <w:ind w:left="5760" w:hanging="360"/>
      </w:pPr>
      <w:rPr>
        <w:rFonts w:cs="Times New Roman"/>
      </w:rPr>
    </w:lvl>
    <w:lvl w:ilvl="8">
      <w:start w:val="1"/>
      <w:numFmt w:val="decimal"/>
      <w:lvlText w:val="%8.%9."/>
      <w:lvlJc w:val="left"/>
      <w:pPr>
        <w:tabs>
          <w:tab w:val="num" w:pos="6480"/>
        </w:tabs>
        <w:ind w:left="6480" w:hanging="360"/>
      </w:pPr>
      <w:rPr>
        <w:rFonts w:cs="Times New Roman"/>
      </w:rPr>
    </w:lvl>
  </w:abstractNum>
  <w:num w:numId="1">
    <w:abstractNumId w:val="0"/>
  </w:num>
  <w:num w:numId="2">
    <w:abstractNumId w:val="3"/>
  </w:num>
  <w:num w:numId="3">
    <w:abstractNumId w:val="1"/>
  </w:num>
  <w:num w:numId="4">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tt Admin">
    <w15:presenceInfo w15:providerId="None" w15:userId="Matt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1134"/>
  <w:autoHyphenation/>
  <w:characterSpacingControl w:val="doNotCompress"/>
  <w:compat>
    <w:compatSetting w:name="compatibilityMode" w:uri="http://schemas.microsoft.com/office/word" w:val="12"/>
  </w:compat>
  <w:rsids>
    <w:rsidRoot w:val="00214037"/>
    <w:rsid w:val="001C686F"/>
    <w:rsid w:val="001F2981"/>
    <w:rsid w:val="00214037"/>
    <w:rsid w:val="00E82DAB"/>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egoe UI" w:hAnsi="Liberation Serif" w:cs="Tahoma"/>
        <w:color w:val="000000"/>
        <w:sz w:val="24"/>
        <w:szCs w:val="24"/>
        <w:lang w:val="en-GB" w:eastAsia="zh-CN" w:bidi="hi-IN"/>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p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character" w:customStyle="1" w:styleId="LineNumbering">
    <w:name w:val="Line Numbering"/>
  </w:style>
  <w:style w:type="character" w:customStyle="1" w:styleId="normaltextrun">
    <w:name w:val="normaltextrun"/>
    <w:basedOn w:val="DefaultParagraphFont"/>
    <w:qFormat/>
    <w:rPr>
      <w:rFonts w:cs="Times New Roman"/>
    </w:rPr>
  </w:style>
  <w:style w:type="character" w:customStyle="1" w:styleId="eop">
    <w:name w:val="eop"/>
    <w:basedOn w:val="DefaultParagraphFont"/>
    <w:qFormat/>
    <w:rPr>
      <w:rFonts w:cs="Times New Roman"/>
    </w:rPr>
  </w:style>
  <w:style w:type="character" w:customStyle="1" w:styleId="Heading1Char">
    <w:name w:val="Heading 1 Char"/>
    <w:basedOn w:val="DefaultParagraphFont"/>
    <w:qFormat/>
    <w:rPr>
      <w:rFonts w:ascii="Calibri Light" w:eastAsia="Times New Roman" w:hAnsi="Calibri Light" w:cs="Times New Roman"/>
      <w:color w:val="2F5496"/>
      <w:sz w:val="32"/>
      <w:szCs w:val="32"/>
    </w:rPr>
  </w:style>
  <w:style w:type="character" w:customStyle="1" w:styleId="Heading2Char">
    <w:name w:val="Heading 2 Char"/>
    <w:basedOn w:val="DefaultParagraphFont"/>
    <w:qFormat/>
    <w:rPr>
      <w:rFonts w:ascii="Calibri Light" w:eastAsia="Times New Roman" w:hAnsi="Calibri Light" w:cs="Times New Roman"/>
      <w:color w:val="2F5496"/>
      <w:sz w:val="26"/>
      <w:szCs w:val="26"/>
      <w:lang w:val="en-US" w:eastAsia="en-GB"/>
    </w:rPr>
  </w:style>
  <w:style w:type="character" w:styleId="SubtleEmphasis">
    <w:name w:val="Subtle Emphasis"/>
    <w:basedOn w:val="DefaultParagraphFont"/>
    <w:qFormat/>
    <w:rPr>
      <w:i/>
      <w:iCs/>
      <w:color w:val="404040"/>
    </w:rPr>
  </w:style>
  <w:style w:type="character" w:styleId="Emphasis">
    <w:name w:val="Emphasis"/>
    <w:basedOn w:val="DefaultParagraphFont"/>
    <w:qFormat/>
    <w:rPr>
      <w:i/>
      <w:iCs/>
    </w:rPr>
  </w:style>
  <w:style w:type="character" w:customStyle="1" w:styleId="FootnoteCharacters">
    <w:name w:val="Footnote Characters"/>
    <w:qFormat/>
  </w:style>
  <w:style w:type="character" w:customStyle="1" w:styleId="FootnoteAnchor">
    <w:name w:val="Footnote Anchor"/>
    <w:rPr>
      <w:vertAlign w:val="superscript"/>
    </w:rPr>
  </w:style>
  <w:style w:type="character" w:styleId="IntenseEmphasis">
    <w:name w:val="Intense Emphasis"/>
    <w:basedOn w:val="DefaultParagraphFont"/>
    <w:qFormat/>
    <w:rPr>
      <w:i/>
      <w:iCs/>
      <w:color w:val="4472C4"/>
    </w:rPr>
  </w:style>
  <w:style w:type="character" w:styleId="Strong">
    <w:name w:val="Strong"/>
    <w:basedOn w:val="DefaultParagraphFont"/>
    <w:qFormat/>
    <w:rPr>
      <w:b/>
      <w:bCs/>
    </w:rPr>
  </w:style>
  <w:style w:type="character" w:styleId="FollowedHyperlink">
    <w:name w:val="FollowedHyperlink"/>
    <w:rPr>
      <w:color w:val="800000"/>
      <w:u w:val="single"/>
    </w:rPr>
  </w:style>
  <w:style w:type="character" w:customStyle="1" w:styleId="js-about-item-abstr">
    <w:name w:val="js-about-item-abstr"/>
    <w:basedOn w:val="DefaultParagraphFont"/>
    <w:qFormat/>
  </w:style>
  <w:style w:type="character" w:customStyle="1" w:styleId="EndnoteCharacters">
    <w:name w:val="Endnote Characters"/>
    <w:qFormat/>
  </w:style>
  <w:style w:type="character" w:customStyle="1" w:styleId="EndnoteAnchor">
    <w:name w:val="Endnote Anchor"/>
    <w:rPr>
      <w:vertAlign w:val="superscript"/>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next w:val="Normal"/>
    <w:qFormat/>
    <w:pPr>
      <w:spacing w:after="200"/>
    </w:pPr>
    <w:rPr>
      <w:i/>
      <w:iCs/>
      <w:color w:val="44546A"/>
      <w:sz w:val="18"/>
      <w:szCs w:val="18"/>
    </w:rPr>
  </w:style>
  <w:style w:type="paragraph" w:customStyle="1" w:styleId="Index">
    <w:name w:val="Index"/>
    <w:basedOn w:val="Normal"/>
    <w:qFormat/>
    <w:pPr>
      <w:suppressLineNumbers/>
    </w:pPr>
    <w:rPr>
      <w:rFonts w:cs="Lucida Sans"/>
    </w:rPr>
  </w:style>
  <w:style w:type="paragraph" w:customStyle="1" w:styleId="TableNormal1">
    <w:name w:val="Table Normal1"/>
    <w:qFormat/>
    <w:pPr>
      <w:overflowPunct w:val="0"/>
      <w:spacing w:after="160" w:line="252" w:lineRule="auto"/>
    </w:pPr>
    <w:rPr>
      <w:rFonts w:ascii="Calibri" w:eastAsia="Cambria Math" w:hAnsi="Calibri" w:cs="Arial"/>
      <w:sz w:val="22"/>
      <w:szCs w:val="22"/>
      <w:lang w:eastAsia="en-US" w:bidi="ar-SA"/>
    </w:rPr>
  </w:style>
  <w:style w:type="paragraph" w:styleId="NoSpacing">
    <w:name w:val="No Spacing"/>
    <w:qFormat/>
    <w:pPr>
      <w:overflowPunct w:val="0"/>
    </w:pPr>
    <w:rPr>
      <w:rFonts w:ascii="Calibri" w:eastAsia="Cambria Math" w:hAnsi="Calibri" w:cs="Arial"/>
      <w:sz w:val="22"/>
      <w:szCs w:val="22"/>
      <w:lang w:eastAsia="en-US" w:bidi="ar-SA"/>
    </w:rPr>
  </w:style>
  <w:style w:type="paragraph" w:customStyle="1" w:styleId="paragraph">
    <w:name w:val="paragraph"/>
    <w:basedOn w:val="Normal"/>
    <w:qFormat/>
    <w:pPr>
      <w:spacing w:before="100" w:after="100"/>
    </w:pPr>
    <w:rPr>
      <w:rFonts w:cs="Times New Roman"/>
      <w:lang w:eastAsia="en-GB"/>
    </w:rPr>
  </w:style>
  <w:style w:type="paragraph" w:styleId="ListParagraph">
    <w:name w:val="List Paragraph"/>
    <w:basedOn w:val="Normal"/>
    <w:qFormat/>
    <w:pPr>
      <w:ind w:left="113"/>
    </w:pPr>
    <w:rPr>
      <w:rFonts w:ascii="Franklin Gothic Book" w:eastAsia="Franklin Gothic Book" w:hAnsi="Franklin Gothic Book" w:cs="Franklin Gothic Book"/>
      <w:lang w:val="en-US"/>
    </w:rPr>
  </w:style>
  <w:style w:type="paragraph" w:styleId="FootnoteText">
    <w:name w:val="footnote text"/>
    <w:basedOn w:val="Normal"/>
    <w:pPr>
      <w:suppressLineNumbers/>
      <w:ind w:left="339" w:hanging="339"/>
    </w:pPr>
    <w:rPr>
      <w:sz w:val="20"/>
      <w:szCs w:val="20"/>
    </w:rPr>
  </w:style>
  <w:style w:type="paragraph" w:styleId="NormalWeb">
    <w:name w:val="Normal (Web)"/>
    <w:basedOn w:val="Normal"/>
    <w:qFormat/>
    <w:pPr>
      <w:spacing w:before="280" w:after="280"/>
    </w:pPr>
    <w:rPr>
      <w:rFonts w:ascii="Times New Roman" w:eastAsia="Times New Roman" w:hAnsi="Times New Roman" w:cs="Times New Roman"/>
      <w:lang w:eastAsia="en-GB"/>
    </w:rPr>
  </w:style>
  <w:style w:type="paragraph" w:customStyle="1" w:styleId="commentcontentpara">
    <w:name w:val="commentcontentpara"/>
    <w:basedOn w:val="Normal"/>
    <w:qFormat/>
    <w:pPr>
      <w:spacing w:before="280" w:after="280"/>
    </w:pPr>
    <w:rPr>
      <w:rFonts w:ascii="Times New Roman" w:eastAsia="Times New Roman" w:hAnsi="Times New Roman" w:cs="Times New Roman"/>
      <w:lang w:eastAsia="en-GB"/>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customStyle="1" w:styleId="Default">
    <w:name w:val="Default"/>
    <w:qFormat/>
    <w:pPr>
      <w:overflowPunct w:val="0"/>
    </w:pPr>
    <w:rPr>
      <w:rFonts w:ascii="Centaur" w:eastAsia="Calibri" w:hAnsi="Centaur" w:cs="Centaur"/>
      <w:lang w:eastAsia="en-US" w:bidi="ar-SA"/>
    </w:rPr>
  </w:style>
  <w:style w:type="paragraph" w:customStyle="1" w:styleId="TableContents">
    <w:name w:val="Table Contents"/>
    <w:basedOn w:val="Normal"/>
    <w:qFormat/>
    <w:pPr>
      <w:suppressLineNumbers/>
    </w:pPr>
  </w:style>
  <w:style w:type="paragraph" w:styleId="EndnoteText">
    <w:name w:val="endnote text"/>
    <w:basedOn w:val="Normal"/>
    <w:pPr>
      <w:suppressLineNumbers/>
      <w:ind w:left="339" w:hanging="339"/>
    </w:pPr>
    <w:rPr>
      <w:sz w:val="20"/>
      <w:szCs w:val="20"/>
    </w:rPr>
  </w:style>
  <w:style w:type="paragraph" w:styleId="BalloonText">
    <w:name w:val="Balloon Text"/>
    <w:basedOn w:val="Normal"/>
    <w:link w:val="BalloonTextChar"/>
    <w:uiPriority w:val="99"/>
    <w:semiHidden/>
    <w:unhideWhenUsed/>
    <w:rsid w:val="001F2981"/>
    <w:rPr>
      <w:rFonts w:ascii="Tahoma" w:hAnsi="Tahoma" w:cs="Mangal"/>
      <w:sz w:val="16"/>
      <w:szCs w:val="14"/>
    </w:rPr>
  </w:style>
  <w:style w:type="character" w:customStyle="1" w:styleId="BalloonTextChar">
    <w:name w:val="Balloon Text Char"/>
    <w:basedOn w:val="DefaultParagraphFont"/>
    <w:link w:val="BalloonText"/>
    <w:uiPriority w:val="99"/>
    <w:semiHidden/>
    <w:rsid w:val="001F2981"/>
    <w:rPr>
      <w:rFonts w:ascii="Tahoma" w:hAnsi="Tahoma" w:cs="Mangal"/>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Paul.Rea@glasgow.ac.uk" TargetMode="External"/><Relationship Id="rId13" Type="http://schemas.openxmlformats.org/officeDocument/2006/relationships/image" Target="media/image2.jpeg"/><Relationship Id="rId18" Type="http://schemas.openxmlformats.org/officeDocument/2006/relationships/image" Target="media/image6.jpeg"/><Relationship Id="rId26" Type="http://schemas.openxmlformats.org/officeDocument/2006/relationships/image" Target="media/image14.png"/><Relationship Id="rId3" Type="http://schemas.microsoft.com/office/2007/relationships/stylesWithEffects" Target="stylesWithEffects.xml"/><Relationship Id="rId21" Type="http://schemas.openxmlformats.org/officeDocument/2006/relationships/image" Target="media/image9.png"/><Relationship Id="rId34" Type="http://schemas.openxmlformats.org/officeDocument/2006/relationships/hyperlink" Target="https://twitter.com/" TargetMode="External"/><Relationship Id="rId7" Type="http://schemas.openxmlformats.org/officeDocument/2006/relationships/hyperlink" Target="mailto:M.Poyade@gsa.ac.uk" TargetMode="Externa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image" Target="media/image13.jpeg"/><Relationship Id="rId33" Type="http://schemas.openxmlformats.org/officeDocument/2006/relationships/hyperlink" Target="http://www.linkedin.com/"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numbering" Target="numbering.xml"/><Relationship Id="rId6" Type="http://schemas.openxmlformats.org/officeDocument/2006/relationships/hyperlink" Target="mailto:y.chystaya@gmail.com" TargetMode="External"/><Relationship Id="rId11" Type="http://schemas.openxmlformats.org/officeDocument/2006/relationships/hyperlink" Target="https://www.theguardian.com/uk/2005/jun/21/alderhey.helencarter" TargetMode="External"/><Relationship Id="rId24" Type="http://schemas.openxmlformats.org/officeDocument/2006/relationships/image" Target="media/image12.jpeg"/><Relationship Id="rId32" Type="http://schemas.openxmlformats.org/officeDocument/2006/relationships/hyperlink" Target="http://www.xrdrn.org/" TargetMode="Externa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www.autodesk.co.uk/" TargetMode="External"/><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theme" Target="theme/theme1.xml"/><Relationship Id="rId10" Type="http://schemas.openxmlformats.org/officeDocument/2006/relationships/hyperlink" Target="http://www.xrdrn.org/" TargetMode="External"/><Relationship Id="rId19" Type="http://schemas.openxmlformats.org/officeDocument/2006/relationships/image" Target="media/image7.png"/><Relationship Id="rId31" Type="http://schemas.openxmlformats.org/officeDocument/2006/relationships/hyperlink" Target="https://developer.android.com/google-play/resources/icon-design-specifications" TargetMode="External"/><Relationship Id="rId4" Type="http://schemas.openxmlformats.org/officeDocument/2006/relationships/settings" Target="settings.xml"/><Relationship Id="rId9" Type="http://schemas.openxmlformats.org/officeDocument/2006/relationships/hyperlink" Target="mailto:O.McCorry@gsa.ac.uk" TargetMode="External"/><Relationship Id="rId14" Type="http://schemas.openxmlformats.org/officeDocument/2006/relationships/image" Target="media/image3.jpe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hyperlink" Target="https://developer.android.com/google-play/resources/icon-design-specification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447FED78</Template>
  <TotalTime>13172</TotalTime>
  <Pages>26</Pages>
  <Words>51322</Words>
  <Characters>292542</Characters>
  <Application>Microsoft Office Word</Application>
  <DocSecurity>0</DocSecurity>
  <Lines>2437</Lines>
  <Paragraphs>686</Paragraphs>
  <ScaleCrop>false</ScaleCrop>
  <Company>The Glasgow School of Art</Company>
  <LinksUpToDate>false</LinksUpToDate>
  <CharactersWithSpaces>343178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Yuliya Chystaya</dc:creator>
  <dc:description/>
  <cp:lastModifiedBy>Yuliya Chystaya</cp:lastModifiedBy>
  <cp:revision>850</cp:revision>
  <dcterms:created xsi:type="dcterms:W3CDTF">2021-08-08T17:23:00Z</dcterms:created>
  <dcterms:modified xsi:type="dcterms:W3CDTF">2022-02-11T13:41:00Z</dcterms:modified>
  <dc:language>en-GB</dc:language>
</cp:coreProperties>
</file>